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b/>
          <w:bCs/>
          <w:color w:val="4F81BD" w:themeColor="accent1"/>
          <w:sz w:val="26"/>
          <w:szCs w:val="26"/>
        </w:rPr>
        <w:id w:val="1119023430"/>
        <w:docPartObj>
          <w:docPartGallery w:val="Cover Pages"/>
          <w:docPartUnique/>
        </w:docPartObj>
      </w:sdtPr>
      <w:sdtEndPr/>
      <w:sdtContent>
        <w:tbl>
          <w:tblPr>
            <w:tblpPr w:leftFromText="187" w:rightFromText="187" w:vertAnchor="page" w:horzAnchor="page" w:tblpYSpec="top"/>
            <w:tblW w:w="0" w:type="auto"/>
            <w:tblLook w:val="04A0" w:firstRow="1" w:lastRow="0" w:firstColumn="1" w:lastColumn="0" w:noHBand="0" w:noVBand="1"/>
          </w:tblPr>
          <w:tblGrid>
            <w:gridCol w:w="1440"/>
            <w:gridCol w:w="2637"/>
          </w:tblGrid>
          <w:tr w:rsidR="007E0819" w:rsidTr="007E0819">
            <w:trPr>
              <w:trHeight w:val="1440"/>
            </w:trPr>
            <w:tc>
              <w:tcPr>
                <w:tcW w:w="1440" w:type="dxa"/>
                <w:tcBorders>
                  <w:right w:val="single" w:sz="4" w:space="0" w:color="FFFFFF" w:themeColor="background1"/>
                </w:tcBorders>
                <w:shd w:val="clear" w:color="auto" w:fill="943634" w:themeFill="accent2" w:themeFillShade="BF"/>
              </w:tcPr>
              <w:p w:rsidR="007E0819" w:rsidRDefault="007E0819"/>
            </w:tc>
            <w:sdt>
              <w:sdtPr>
                <w:rPr>
                  <w:rFonts w:asciiTheme="majorHAnsi" w:eastAsiaTheme="majorEastAsia" w:hAnsiTheme="majorHAnsi" w:cstheme="majorBidi"/>
                  <w:b/>
                  <w:bCs/>
                  <w:color w:val="FFFFFF" w:themeColor="background1"/>
                  <w:sz w:val="72"/>
                  <w:szCs w:val="72"/>
                </w:rPr>
                <w:alias w:val="Έτος"/>
                <w:id w:val="15676118"/>
                <w:placeholder>
                  <w:docPart w:val="2F86988B05BF424C97398D13B594C094"/>
                </w:placeholder>
                <w:dataBinding w:prefixMappings="xmlns:ns0='http://schemas.microsoft.com/office/2006/coverPageProps'" w:xpath="/ns0:CoverPageProperties[1]/ns0:PublishDate[1]" w:storeItemID="{55AF091B-3C7A-41E3-B477-F2FDAA23CFDA}"/>
                <w:date w:fullDate="2018-01-01T00:00:00Z">
                  <w:dateFormat w:val="yyyy"/>
                  <w:lid w:val="el-GR"/>
                  <w:storeMappedDataAs w:val="dateTime"/>
                  <w:calendar w:val="gregorian"/>
                </w:date>
              </w:sdtPr>
              <w:sdtEndPr/>
              <w:sdtContent>
                <w:tc>
                  <w:tcPr>
                    <w:tcW w:w="2637" w:type="dxa"/>
                    <w:tcBorders>
                      <w:left w:val="single" w:sz="4" w:space="0" w:color="FFFFFF" w:themeColor="background1"/>
                    </w:tcBorders>
                    <w:shd w:val="clear" w:color="auto" w:fill="943634" w:themeFill="accent2" w:themeFillShade="BF"/>
                    <w:vAlign w:val="bottom"/>
                  </w:tcPr>
                  <w:p w:rsidR="007E0819" w:rsidRDefault="007E0819" w:rsidP="007E0819">
                    <w:pPr>
                      <w:pStyle w:val="ab"/>
                      <w:rPr>
                        <w:rFonts w:asciiTheme="majorHAnsi" w:eastAsiaTheme="majorEastAsia" w:hAnsiTheme="majorHAnsi" w:cstheme="majorBidi"/>
                        <w:b/>
                        <w:bCs/>
                        <w:color w:val="FFFFFF" w:themeColor="background1"/>
                        <w:sz w:val="72"/>
                        <w:szCs w:val="72"/>
                      </w:rPr>
                    </w:pPr>
                    <w:r>
                      <w:rPr>
                        <w:rFonts w:asciiTheme="majorHAnsi" w:eastAsiaTheme="majorEastAsia" w:hAnsiTheme="majorHAnsi" w:cstheme="majorBidi"/>
                        <w:b/>
                        <w:bCs/>
                        <w:color w:val="FFFFFF" w:themeColor="background1"/>
                        <w:sz w:val="72"/>
                        <w:szCs w:val="72"/>
                      </w:rPr>
                      <w:t>2018</w:t>
                    </w:r>
                  </w:p>
                </w:tc>
              </w:sdtContent>
            </w:sdt>
          </w:tr>
          <w:tr w:rsidR="007E0819" w:rsidTr="007E0819">
            <w:trPr>
              <w:trHeight w:val="2880"/>
            </w:trPr>
            <w:tc>
              <w:tcPr>
                <w:tcW w:w="1440" w:type="dxa"/>
                <w:tcBorders>
                  <w:right w:val="single" w:sz="4" w:space="0" w:color="000000" w:themeColor="text1"/>
                </w:tcBorders>
              </w:tcPr>
              <w:p w:rsidR="007E0819" w:rsidRDefault="007E0819"/>
            </w:tc>
            <w:tc>
              <w:tcPr>
                <w:tcW w:w="2637" w:type="dxa"/>
                <w:tcBorders>
                  <w:left w:val="single" w:sz="4" w:space="0" w:color="000000" w:themeColor="text1"/>
                </w:tcBorders>
                <w:vAlign w:val="center"/>
              </w:tcPr>
              <w:p w:rsidR="007E0819" w:rsidRDefault="007E0819">
                <w:pPr>
                  <w:pStyle w:val="ab"/>
                  <w:rPr>
                    <w:color w:val="76923C" w:themeColor="accent3" w:themeShade="BF"/>
                  </w:rPr>
                </w:pPr>
                <w:proofErr w:type="spellStart"/>
                <w:r>
                  <w:rPr>
                    <w:color w:val="76923C" w:themeColor="accent3" w:themeShade="BF"/>
                  </w:rPr>
                  <w:t>Βουλκίδου</w:t>
                </w:r>
                <w:proofErr w:type="spellEnd"/>
                <w:r>
                  <w:rPr>
                    <w:color w:val="76923C" w:themeColor="accent3" w:themeShade="BF"/>
                  </w:rPr>
                  <w:t xml:space="preserve"> Κωνσταντίνα-Δέσποινα</w:t>
                </w:r>
                <w:r w:rsidR="00F2409C">
                  <w:rPr>
                    <w:color w:val="76923C" w:themeColor="accent3" w:themeShade="BF"/>
                  </w:rPr>
                  <w:t xml:space="preserve"> 4192</w:t>
                </w:r>
                <w:bookmarkStart w:id="0" w:name="_GoBack"/>
                <w:bookmarkEnd w:id="0"/>
              </w:p>
              <w:p w:rsidR="007E0819" w:rsidRDefault="007E0819">
                <w:pPr>
                  <w:pStyle w:val="ab"/>
                  <w:rPr>
                    <w:color w:val="76923C" w:themeColor="accent3" w:themeShade="BF"/>
                  </w:rPr>
                </w:pPr>
                <w:r>
                  <w:rPr>
                    <w:color w:val="76923C" w:themeColor="accent3" w:themeShade="BF"/>
                  </w:rPr>
                  <w:t>Σταυρακάκη Γεωργία</w:t>
                </w:r>
                <w:r w:rsidR="00F2409C">
                  <w:rPr>
                    <w:color w:val="76923C" w:themeColor="accent3" w:themeShade="BF"/>
                  </w:rPr>
                  <w:t xml:space="preserve"> 4309</w:t>
                </w:r>
              </w:p>
              <w:p w:rsidR="007E0819" w:rsidRDefault="007E0819">
                <w:pPr>
                  <w:pStyle w:val="ab"/>
                  <w:rPr>
                    <w:color w:val="76923C" w:themeColor="accent3" w:themeShade="BF"/>
                  </w:rPr>
                </w:pPr>
              </w:p>
              <w:p w:rsidR="007E0819" w:rsidRDefault="007E0819">
                <w:pPr>
                  <w:pStyle w:val="ab"/>
                  <w:rPr>
                    <w:color w:val="76923C" w:themeColor="accent3" w:themeShade="BF"/>
                  </w:rPr>
                </w:pPr>
              </w:p>
              <w:p w:rsidR="007E0819" w:rsidRDefault="007E0819">
                <w:pPr>
                  <w:pStyle w:val="ab"/>
                  <w:rPr>
                    <w:color w:val="76923C" w:themeColor="accent3" w:themeShade="BF"/>
                  </w:rPr>
                </w:pPr>
              </w:p>
            </w:tc>
          </w:tr>
        </w:tbl>
        <w:p w:rsidR="007E0819" w:rsidRDefault="007E0819"/>
        <w:p w:rsidR="007E0819" w:rsidRDefault="007E0819"/>
        <w:p w:rsidR="007E0819" w:rsidRDefault="007E0819"/>
        <w:tbl>
          <w:tblPr>
            <w:tblpPr w:leftFromText="187" w:rightFromText="187" w:vertAnchor="page" w:horzAnchor="page" w:tblpX="2758" w:tblpY="4536"/>
            <w:tblW w:w="5000" w:type="pct"/>
            <w:tblLook w:val="04A0" w:firstRow="1" w:lastRow="0" w:firstColumn="1" w:lastColumn="0" w:noHBand="0" w:noVBand="1"/>
          </w:tblPr>
          <w:tblGrid>
            <w:gridCol w:w="8522"/>
          </w:tblGrid>
          <w:tr w:rsidR="007E0819" w:rsidTr="007E0819">
            <w:tc>
              <w:tcPr>
                <w:tcW w:w="0" w:type="auto"/>
              </w:tcPr>
              <w:p w:rsidR="007E0819" w:rsidRDefault="007E0819" w:rsidP="007E0819">
                <w:pPr>
                  <w:pStyle w:val="ab"/>
                  <w:rPr>
                    <w:b/>
                    <w:bCs/>
                    <w:caps/>
                    <w:sz w:val="72"/>
                    <w:szCs w:val="72"/>
                  </w:rPr>
                </w:pPr>
                <w:r>
                  <w:rPr>
                    <w:b/>
                    <w:bCs/>
                    <w:caps/>
                    <w:color w:val="76923C" w:themeColor="accent3" w:themeShade="BF"/>
                    <w:sz w:val="72"/>
                    <w:szCs w:val="72"/>
                  </w:rPr>
                  <w:t>[</w:t>
                </w:r>
                <w:sdt>
                  <w:sdtPr>
                    <w:rPr>
                      <w:b/>
                      <w:bCs/>
                      <w:caps/>
                      <w:sz w:val="72"/>
                      <w:szCs w:val="72"/>
                    </w:rPr>
                    <w:alias w:val="Τίτλος"/>
                    <w:id w:val="15676137"/>
                    <w:placeholder>
                      <w:docPart w:val="4D5F94583F8B492F88877C0C923804FA"/>
                    </w:placeholder>
                    <w:dataBinding w:prefixMappings="xmlns:ns0='http://schemas.openxmlformats.org/package/2006/metadata/core-properties' xmlns:ns1='http://purl.org/dc/elements/1.1/'" w:xpath="/ns0:coreProperties[1]/ns1:title[1]" w:storeItemID="{6C3C8BC8-F283-45AE-878A-BAB7291924A1}"/>
                    <w:text/>
                  </w:sdtPr>
                  <w:sdtEndPr/>
                  <w:sdtContent>
                    <w:r>
                      <w:rPr>
                        <w:b/>
                        <w:bCs/>
                        <w:caps/>
                        <w:sz w:val="72"/>
                        <w:szCs w:val="72"/>
                        <w:lang w:val="en-US"/>
                      </w:rPr>
                      <w:t>ecology</w:t>
                    </w:r>
                  </w:sdtContent>
                </w:sdt>
                <w:r>
                  <w:rPr>
                    <w:b/>
                    <w:bCs/>
                    <w:caps/>
                    <w:color w:val="76923C" w:themeColor="accent3" w:themeShade="BF"/>
                    <w:sz w:val="72"/>
                    <w:szCs w:val="72"/>
                  </w:rPr>
                  <w:t>]</w:t>
                </w:r>
              </w:p>
            </w:tc>
          </w:tr>
          <w:tr w:rsidR="007E0819" w:rsidTr="007E0819">
            <w:tc>
              <w:tcPr>
                <w:tcW w:w="0" w:type="auto"/>
              </w:tcPr>
              <w:p w:rsidR="007E0819" w:rsidRDefault="007E0819" w:rsidP="007E0819">
                <w:pPr>
                  <w:pStyle w:val="ab"/>
                  <w:rPr>
                    <w:color w:val="7F7F7F" w:themeColor="background1" w:themeShade="7F"/>
                  </w:rPr>
                </w:pPr>
              </w:p>
            </w:tc>
          </w:tr>
        </w:tbl>
        <w:p w:rsidR="007E0819" w:rsidRDefault="007E0819" w:rsidP="007E0819">
          <w:pPr>
            <w:pStyle w:val="2"/>
          </w:pPr>
          <w:r>
            <w:br w:type="page"/>
          </w:r>
        </w:p>
      </w:sdtContent>
    </w:sdt>
    <w:sdt>
      <w:sdtPr>
        <w:rPr>
          <w:rFonts w:ascii="Times New Roman" w:eastAsiaTheme="minorHAnsi" w:hAnsi="Times New Roman" w:cstheme="minorBidi"/>
          <w:b w:val="0"/>
          <w:bCs w:val="0"/>
          <w:color w:val="auto"/>
          <w:sz w:val="22"/>
          <w:szCs w:val="22"/>
        </w:rPr>
        <w:id w:val="1832405718"/>
        <w:docPartObj>
          <w:docPartGallery w:val="Table of Contents"/>
          <w:docPartUnique/>
        </w:docPartObj>
      </w:sdtPr>
      <w:sdtEndPr/>
      <w:sdtContent>
        <w:p w:rsidR="00D32251" w:rsidRDefault="00D32251">
          <w:pPr>
            <w:pStyle w:val="a3"/>
          </w:pPr>
          <w:r>
            <w:t>Περιεχόμενα</w:t>
          </w:r>
        </w:p>
        <w:p w:rsidR="007E0819" w:rsidRDefault="00D32251">
          <w:pPr>
            <w:pStyle w:val="10"/>
            <w:tabs>
              <w:tab w:val="right" w:leader="dot" w:pos="8296"/>
            </w:tabs>
            <w:rPr>
              <w:rFonts w:asciiTheme="minorHAnsi" w:eastAsiaTheme="minorEastAsia" w:hAnsiTheme="minorHAnsi"/>
              <w:noProof/>
              <w:lang w:eastAsia="el-GR"/>
            </w:rPr>
          </w:pPr>
          <w:r>
            <w:fldChar w:fldCharType="begin"/>
          </w:r>
          <w:r>
            <w:instrText xml:space="preserve"> TOC \o "1-3" \h \z \u </w:instrText>
          </w:r>
          <w:r>
            <w:fldChar w:fldCharType="separate"/>
          </w:r>
          <w:hyperlink w:anchor="_Toc509503801" w:history="1">
            <w:r w:rsidR="007E0819" w:rsidRPr="003021EE">
              <w:rPr>
                <w:rStyle w:val="-"/>
                <w:noProof/>
                <w:lang w:val="en-US"/>
              </w:rPr>
              <w:t>Ecology</w:t>
            </w:r>
            <w:r w:rsidR="007E0819">
              <w:rPr>
                <w:noProof/>
                <w:webHidden/>
              </w:rPr>
              <w:tab/>
            </w:r>
            <w:r w:rsidR="007E0819">
              <w:rPr>
                <w:noProof/>
                <w:webHidden/>
              </w:rPr>
              <w:fldChar w:fldCharType="begin"/>
            </w:r>
            <w:r w:rsidR="007E0819">
              <w:rPr>
                <w:noProof/>
                <w:webHidden/>
              </w:rPr>
              <w:instrText xml:space="preserve"> PAGEREF _Toc509503801 \h </w:instrText>
            </w:r>
            <w:r w:rsidR="007E0819">
              <w:rPr>
                <w:noProof/>
                <w:webHidden/>
              </w:rPr>
            </w:r>
            <w:r w:rsidR="007E0819">
              <w:rPr>
                <w:noProof/>
                <w:webHidden/>
              </w:rPr>
              <w:fldChar w:fldCharType="separate"/>
            </w:r>
            <w:r w:rsidR="007E0819">
              <w:rPr>
                <w:noProof/>
                <w:webHidden/>
              </w:rPr>
              <w:t>2</w:t>
            </w:r>
            <w:r w:rsidR="007E0819">
              <w:rPr>
                <w:noProof/>
                <w:webHidden/>
              </w:rPr>
              <w:fldChar w:fldCharType="end"/>
            </w:r>
          </w:hyperlink>
        </w:p>
        <w:p w:rsidR="007E0819" w:rsidRDefault="00987207">
          <w:pPr>
            <w:pStyle w:val="10"/>
            <w:tabs>
              <w:tab w:val="right" w:leader="dot" w:pos="8296"/>
            </w:tabs>
            <w:rPr>
              <w:rFonts w:asciiTheme="minorHAnsi" w:eastAsiaTheme="minorEastAsia" w:hAnsiTheme="minorHAnsi"/>
              <w:noProof/>
              <w:lang w:eastAsia="el-GR"/>
            </w:rPr>
          </w:pPr>
          <w:hyperlink w:anchor="_Toc509503802" w:history="1">
            <w:r w:rsidR="007E0819" w:rsidRPr="003021EE">
              <w:rPr>
                <w:rStyle w:val="-"/>
                <w:noProof/>
                <w:lang w:val="en-US"/>
              </w:rPr>
              <w:t>Ecosystem</w:t>
            </w:r>
            <w:r w:rsidR="007E0819">
              <w:rPr>
                <w:noProof/>
                <w:webHidden/>
              </w:rPr>
              <w:tab/>
            </w:r>
            <w:r w:rsidR="007E0819">
              <w:rPr>
                <w:noProof/>
                <w:webHidden/>
              </w:rPr>
              <w:fldChar w:fldCharType="begin"/>
            </w:r>
            <w:r w:rsidR="007E0819">
              <w:rPr>
                <w:noProof/>
                <w:webHidden/>
              </w:rPr>
              <w:instrText xml:space="preserve"> PAGEREF _Toc509503802 \h </w:instrText>
            </w:r>
            <w:r w:rsidR="007E0819">
              <w:rPr>
                <w:noProof/>
                <w:webHidden/>
              </w:rPr>
            </w:r>
            <w:r w:rsidR="007E0819">
              <w:rPr>
                <w:noProof/>
                <w:webHidden/>
              </w:rPr>
              <w:fldChar w:fldCharType="separate"/>
            </w:r>
            <w:r w:rsidR="007E0819">
              <w:rPr>
                <w:noProof/>
                <w:webHidden/>
              </w:rPr>
              <w:t>4</w:t>
            </w:r>
            <w:r w:rsidR="007E0819">
              <w:rPr>
                <w:noProof/>
                <w:webHidden/>
              </w:rPr>
              <w:fldChar w:fldCharType="end"/>
            </w:r>
          </w:hyperlink>
        </w:p>
        <w:p w:rsidR="007E0819" w:rsidRDefault="00987207">
          <w:pPr>
            <w:pStyle w:val="20"/>
            <w:tabs>
              <w:tab w:val="right" w:leader="dot" w:pos="8296"/>
            </w:tabs>
            <w:rPr>
              <w:rFonts w:asciiTheme="minorHAnsi" w:eastAsiaTheme="minorEastAsia" w:hAnsiTheme="minorHAnsi"/>
              <w:noProof/>
              <w:lang w:eastAsia="el-GR"/>
            </w:rPr>
          </w:pPr>
          <w:hyperlink w:anchor="_Toc509503803" w:history="1">
            <w:r w:rsidR="007E0819" w:rsidRPr="003021EE">
              <w:rPr>
                <w:rStyle w:val="-"/>
                <w:noProof/>
                <w:lang w:val="en-US"/>
              </w:rPr>
              <w:t>Ecosystems’ energy</w:t>
            </w:r>
            <w:r w:rsidR="007E0819">
              <w:rPr>
                <w:noProof/>
                <w:webHidden/>
              </w:rPr>
              <w:tab/>
            </w:r>
            <w:r w:rsidR="007E0819">
              <w:rPr>
                <w:noProof/>
                <w:webHidden/>
              </w:rPr>
              <w:fldChar w:fldCharType="begin"/>
            </w:r>
            <w:r w:rsidR="007E0819">
              <w:rPr>
                <w:noProof/>
                <w:webHidden/>
              </w:rPr>
              <w:instrText xml:space="preserve"> PAGEREF _Toc509503803 \h </w:instrText>
            </w:r>
            <w:r w:rsidR="007E0819">
              <w:rPr>
                <w:noProof/>
                <w:webHidden/>
              </w:rPr>
            </w:r>
            <w:r w:rsidR="007E0819">
              <w:rPr>
                <w:noProof/>
                <w:webHidden/>
              </w:rPr>
              <w:fldChar w:fldCharType="separate"/>
            </w:r>
            <w:r w:rsidR="007E0819">
              <w:rPr>
                <w:noProof/>
                <w:webHidden/>
              </w:rPr>
              <w:t>4</w:t>
            </w:r>
            <w:r w:rsidR="007E0819">
              <w:rPr>
                <w:noProof/>
                <w:webHidden/>
              </w:rPr>
              <w:fldChar w:fldCharType="end"/>
            </w:r>
          </w:hyperlink>
        </w:p>
        <w:p w:rsidR="007E0819" w:rsidRDefault="00987207">
          <w:pPr>
            <w:pStyle w:val="20"/>
            <w:tabs>
              <w:tab w:val="right" w:leader="dot" w:pos="8296"/>
            </w:tabs>
            <w:rPr>
              <w:rFonts w:asciiTheme="minorHAnsi" w:eastAsiaTheme="minorEastAsia" w:hAnsiTheme="minorHAnsi"/>
              <w:noProof/>
              <w:lang w:eastAsia="el-GR"/>
            </w:rPr>
          </w:pPr>
          <w:hyperlink w:anchor="_Toc509503804" w:history="1">
            <w:r w:rsidR="007E0819" w:rsidRPr="003021EE">
              <w:rPr>
                <w:rStyle w:val="-"/>
                <w:noProof/>
                <w:lang w:val="en-US"/>
              </w:rPr>
              <w:t>Factors that control ecosystem</w:t>
            </w:r>
            <w:r w:rsidR="007E0819">
              <w:rPr>
                <w:noProof/>
                <w:webHidden/>
              </w:rPr>
              <w:tab/>
            </w:r>
            <w:r w:rsidR="007E0819">
              <w:rPr>
                <w:noProof/>
                <w:webHidden/>
              </w:rPr>
              <w:fldChar w:fldCharType="begin"/>
            </w:r>
            <w:r w:rsidR="007E0819">
              <w:rPr>
                <w:noProof/>
                <w:webHidden/>
              </w:rPr>
              <w:instrText xml:space="preserve"> PAGEREF _Toc509503804 \h </w:instrText>
            </w:r>
            <w:r w:rsidR="007E0819">
              <w:rPr>
                <w:noProof/>
                <w:webHidden/>
              </w:rPr>
            </w:r>
            <w:r w:rsidR="007E0819">
              <w:rPr>
                <w:noProof/>
                <w:webHidden/>
              </w:rPr>
              <w:fldChar w:fldCharType="separate"/>
            </w:r>
            <w:r w:rsidR="007E0819">
              <w:rPr>
                <w:noProof/>
                <w:webHidden/>
              </w:rPr>
              <w:t>4</w:t>
            </w:r>
            <w:r w:rsidR="007E0819">
              <w:rPr>
                <w:noProof/>
                <w:webHidden/>
              </w:rPr>
              <w:fldChar w:fldCharType="end"/>
            </w:r>
          </w:hyperlink>
        </w:p>
        <w:p w:rsidR="007E0819" w:rsidRDefault="00987207">
          <w:pPr>
            <w:pStyle w:val="20"/>
            <w:tabs>
              <w:tab w:val="right" w:leader="dot" w:pos="8296"/>
            </w:tabs>
            <w:rPr>
              <w:rFonts w:asciiTheme="minorHAnsi" w:eastAsiaTheme="minorEastAsia" w:hAnsiTheme="minorHAnsi"/>
              <w:noProof/>
              <w:lang w:eastAsia="el-GR"/>
            </w:rPr>
          </w:pPr>
          <w:hyperlink w:anchor="_Toc509503805" w:history="1">
            <w:r w:rsidR="007E0819" w:rsidRPr="003021EE">
              <w:rPr>
                <w:rStyle w:val="-"/>
                <w:noProof/>
                <w:lang w:val="en-US"/>
              </w:rPr>
              <w:t>Human beings’ influence</w:t>
            </w:r>
            <w:r w:rsidR="007E0819">
              <w:rPr>
                <w:noProof/>
                <w:webHidden/>
              </w:rPr>
              <w:tab/>
            </w:r>
            <w:r w:rsidR="007E0819">
              <w:rPr>
                <w:noProof/>
                <w:webHidden/>
              </w:rPr>
              <w:fldChar w:fldCharType="begin"/>
            </w:r>
            <w:r w:rsidR="007E0819">
              <w:rPr>
                <w:noProof/>
                <w:webHidden/>
              </w:rPr>
              <w:instrText xml:space="preserve"> PAGEREF _Toc509503805 \h </w:instrText>
            </w:r>
            <w:r w:rsidR="007E0819">
              <w:rPr>
                <w:noProof/>
                <w:webHidden/>
              </w:rPr>
            </w:r>
            <w:r w:rsidR="007E0819">
              <w:rPr>
                <w:noProof/>
                <w:webHidden/>
              </w:rPr>
              <w:fldChar w:fldCharType="separate"/>
            </w:r>
            <w:r w:rsidR="007E0819">
              <w:rPr>
                <w:noProof/>
                <w:webHidden/>
              </w:rPr>
              <w:t>5</w:t>
            </w:r>
            <w:r w:rsidR="007E0819">
              <w:rPr>
                <w:noProof/>
                <w:webHidden/>
              </w:rPr>
              <w:fldChar w:fldCharType="end"/>
            </w:r>
          </w:hyperlink>
        </w:p>
        <w:p w:rsidR="007E0819" w:rsidRDefault="00987207">
          <w:pPr>
            <w:pStyle w:val="10"/>
            <w:tabs>
              <w:tab w:val="right" w:leader="dot" w:pos="8296"/>
            </w:tabs>
            <w:rPr>
              <w:rFonts w:asciiTheme="minorHAnsi" w:eastAsiaTheme="minorEastAsia" w:hAnsiTheme="minorHAnsi"/>
              <w:noProof/>
              <w:lang w:eastAsia="el-GR"/>
            </w:rPr>
          </w:pPr>
          <w:hyperlink w:anchor="_Toc509503806" w:history="1">
            <w:r w:rsidR="007E0819" w:rsidRPr="003021EE">
              <w:rPr>
                <w:rStyle w:val="-"/>
                <w:noProof/>
                <w:lang w:val="en-US"/>
              </w:rPr>
              <w:t>Environmentalism</w:t>
            </w:r>
            <w:r w:rsidR="007E0819">
              <w:rPr>
                <w:noProof/>
                <w:webHidden/>
              </w:rPr>
              <w:tab/>
            </w:r>
            <w:r w:rsidR="007E0819">
              <w:rPr>
                <w:noProof/>
                <w:webHidden/>
              </w:rPr>
              <w:fldChar w:fldCharType="begin"/>
            </w:r>
            <w:r w:rsidR="007E0819">
              <w:rPr>
                <w:noProof/>
                <w:webHidden/>
              </w:rPr>
              <w:instrText xml:space="preserve"> PAGEREF _Toc509503806 \h </w:instrText>
            </w:r>
            <w:r w:rsidR="007E0819">
              <w:rPr>
                <w:noProof/>
                <w:webHidden/>
              </w:rPr>
            </w:r>
            <w:r w:rsidR="007E0819">
              <w:rPr>
                <w:noProof/>
                <w:webHidden/>
              </w:rPr>
              <w:fldChar w:fldCharType="separate"/>
            </w:r>
            <w:r w:rsidR="007E0819">
              <w:rPr>
                <w:noProof/>
                <w:webHidden/>
              </w:rPr>
              <w:t>6</w:t>
            </w:r>
            <w:r w:rsidR="007E0819">
              <w:rPr>
                <w:noProof/>
                <w:webHidden/>
              </w:rPr>
              <w:fldChar w:fldCharType="end"/>
            </w:r>
          </w:hyperlink>
        </w:p>
        <w:p w:rsidR="007E0819" w:rsidRDefault="00987207">
          <w:pPr>
            <w:pStyle w:val="10"/>
            <w:tabs>
              <w:tab w:val="right" w:leader="dot" w:pos="8296"/>
            </w:tabs>
            <w:rPr>
              <w:rFonts w:asciiTheme="minorHAnsi" w:eastAsiaTheme="minorEastAsia" w:hAnsiTheme="minorHAnsi"/>
              <w:noProof/>
              <w:lang w:eastAsia="el-GR"/>
            </w:rPr>
          </w:pPr>
          <w:hyperlink w:anchor="_Toc509503807" w:history="1">
            <w:r w:rsidR="007E0819" w:rsidRPr="003021EE">
              <w:rPr>
                <w:rStyle w:val="-"/>
                <w:noProof/>
                <w:lang w:val="en-US"/>
              </w:rPr>
              <w:t>Biology</w:t>
            </w:r>
            <w:r w:rsidR="007E0819">
              <w:rPr>
                <w:noProof/>
                <w:webHidden/>
              </w:rPr>
              <w:tab/>
            </w:r>
            <w:r w:rsidR="007E0819">
              <w:rPr>
                <w:noProof/>
                <w:webHidden/>
              </w:rPr>
              <w:fldChar w:fldCharType="begin"/>
            </w:r>
            <w:r w:rsidR="007E0819">
              <w:rPr>
                <w:noProof/>
                <w:webHidden/>
              </w:rPr>
              <w:instrText xml:space="preserve"> PAGEREF _Toc509503807 \h </w:instrText>
            </w:r>
            <w:r w:rsidR="007E0819">
              <w:rPr>
                <w:noProof/>
                <w:webHidden/>
              </w:rPr>
            </w:r>
            <w:r w:rsidR="007E0819">
              <w:rPr>
                <w:noProof/>
                <w:webHidden/>
              </w:rPr>
              <w:fldChar w:fldCharType="separate"/>
            </w:r>
            <w:r w:rsidR="007E0819">
              <w:rPr>
                <w:noProof/>
                <w:webHidden/>
              </w:rPr>
              <w:t>8</w:t>
            </w:r>
            <w:r w:rsidR="007E0819">
              <w:rPr>
                <w:noProof/>
                <w:webHidden/>
              </w:rPr>
              <w:fldChar w:fldCharType="end"/>
            </w:r>
          </w:hyperlink>
        </w:p>
        <w:p w:rsidR="007E0819" w:rsidRDefault="00987207">
          <w:pPr>
            <w:pStyle w:val="20"/>
            <w:tabs>
              <w:tab w:val="right" w:leader="dot" w:pos="8296"/>
            </w:tabs>
            <w:rPr>
              <w:rFonts w:asciiTheme="minorHAnsi" w:eastAsiaTheme="minorEastAsia" w:hAnsiTheme="minorHAnsi"/>
              <w:noProof/>
              <w:lang w:eastAsia="el-GR"/>
            </w:rPr>
          </w:pPr>
          <w:hyperlink w:anchor="_Toc509503808" w:history="1">
            <w:r w:rsidR="007E0819" w:rsidRPr="003021EE">
              <w:rPr>
                <w:rStyle w:val="-"/>
                <w:noProof/>
                <w:lang w:val="en-US"/>
              </w:rPr>
              <w:t>Sub-disciplines of biology</w:t>
            </w:r>
            <w:r w:rsidR="007E0819">
              <w:rPr>
                <w:noProof/>
                <w:webHidden/>
              </w:rPr>
              <w:tab/>
            </w:r>
            <w:r w:rsidR="007E0819">
              <w:rPr>
                <w:noProof/>
                <w:webHidden/>
              </w:rPr>
              <w:fldChar w:fldCharType="begin"/>
            </w:r>
            <w:r w:rsidR="007E0819">
              <w:rPr>
                <w:noProof/>
                <w:webHidden/>
              </w:rPr>
              <w:instrText xml:space="preserve"> PAGEREF _Toc509503808 \h </w:instrText>
            </w:r>
            <w:r w:rsidR="007E0819">
              <w:rPr>
                <w:noProof/>
                <w:webHidden/>
              </w:rPr>
            </w:r>
            <w:r w:rsidR="007E0819">
              <w:rPr>
                <w:noProof/>
                <w:webHidden/>
              </w:rPr>
              <w:fldChar w:fldCharType="separate"/>
            </w:r>
            <w:r w:rsidR="007E0819">
              <w:rPr>
                <w:noProof/>
                <w:webHidden/>
              </w:rPr>
              <w:t>8</w:t>
            </w:r>
            <w:r w:rsidR="007E0819">
              <w:rPr>
                <w:noProof/>
                <w:webHidden/>
              </w:rPr>
              <w:fldChar w:fldCharType="end"/>
            </w:r>
          </w:hyperlink>
        </w:p>
        <w:p w:rsidR="007E0819" w:rsidRDefault="00987207">
          <w:pPr>
            <w:pStyle w:val="10"/>
            <w:tabs>
              <w:tab w:val="right" w:leader="dot" w:pos="8296"/>
            </w:tabs>
            <w:rPr>
              <w:rFonts w:asciiTheme="minorHAnsi" w:eastAsiaTheme="minorEastAsia" w:hAnsiTheme="minorHAnsi"/>
              <w:noProof/>
              <w:lang w:eastAsia="el-GR"/>
            </w:rPr>
          </w:pPr>
          <w:hyperlink w:anchor="_Toc509503809" w:history="1">
            <w:r w:rsidR="007E0819" w:rsidRPr="003021EE">
              <w:rPr>
                <w:rStyle w:val="-"/>
                <w:noProof/>
                <w:lang w:val="en-US"/>
              </w:rPr>
              <w:t>Biodiversity</w:t>
            </w:r>
            <w:r w:rsidR="007E0819">
              <w:rPr>
                <w:noProof/>
                <w:webHidden/>
              </w:rPr>
              <w:tab/>
            </w:r>
            <w:r w:rsidR="007E0819">
              <w:rPr>
                <w:noProof/>
                <w:webHidden/>
              </w:rPr>
              <w:fldChar w:fldCharType="begin"/>
            </w:r>
            <w:r w:rsidR="007E0819">
              <w:rPr>
                <w:noProof/>
                <w:webHidden/>
              </w:rPr>
              <w:instrText xml:space="preserve"> PAGEREF _Toc509503809 \h </w:instrText>
            </w:r>
            <w:r w:rsidR="007E0819">
              <w:rPr>
                <w:noProof/>
                <w:webHidden/>
              </w:rPr>
            </w:r>
            <w:r w:rsidR="007E0819">
              <w:rPr>
                <w:noProof/>
                <w:webHidden/>
              </w:rPr>
              <w:fldChar w:fldCharType="separate"/>
            </w:r>
            <w:r w:rsidR="007E0819">
              <w:rPr>
                <w:noProof/>
                <w:webHidden/>
              </w:rPr>
              <w:t>9</w:t>
            </w:r>
            <w:r w:rsidR="007E0819">
              <w:rPr>
                <w:noProof/>
                <w:webHidden/>
              </w:rPr>
              <w:fldChar w:fldCharType="end"/>
            </w:r>
          </w:hyperlink>
        </w:p>
        <w:p w:rsidR="007E0819" w:rsidRDefault="00987207">
          <w:pPr>
            <w:pStyle w:val="10"/>
            <w:tabs>
              <w:tab w:val="right" w:leader="dot" w:pos="8296"/>
            </w:tabs>
            <w:rPr>
              <w:rFonts w:asciiTheme="minorHAnsi" w:eastAsiaTheme="minorEastAsia" w:hAnsiTheme="minorHAnsi"/>
              <w:noProof/>
              <w:lang w:eastAsia="el-GR"/>
            </w:rPr>
          </w:pPr>
          <w:hyperlink w:anchor="_Toc509503810" w:history="1">
            <w:r w:rsidR="007E0819" w:rsidRPr="003021EE">
              <w:rPr>
                <w:rStyle w:val="-"/>
                <w:noProof/>
              </w:rPr>
              <w:t>Η οικογένειά μου</w:t>
            </w:r>
            <w:r w:rsidR="007E0819">
              <w:rPr>
                <w:noProof/>
                <w:webHidden/>
              </w:rPr>
              <w:tab/>
            </w:r>
            <w:r w:rsidR="007E0819">
              <w:rPr>
                <w:noProof/>
                <w:webHidden/>
              </w:rPr>
              <w:fldChar w:fldCharType="begin"/>
            </w:r>
            <w:r w:rsidR="007E0819">
              <w:rPr>
                <w:noProof/>
                <w:webHidden/>
              </w:rPr>
              <w:instrText xml:space="preserve"> PAGEREF _Toc509503810 \h </w:instrText>
            </w:r>
            <w:r w:rsidR="007E0819">
              <w:rPr>
                <w:noProof/>
                <w:webHidden/>
              </w:rPr>
            </w:r>
            <w:r w:rsidR="007E0819">
              <w:rPr>
                <w:noProof/>
                <w:webHidden/>
              </w:rPr>
              <w:fldChar w:fldCharType="separate"/>
            </w:r>
            <w:r w:rsidR="007E0819">
              <w:rPr>
                <w:noProof/>
                <w:webHidden/>
              </w:rPr>
              <w:t>11</w:t>
            </w:r>
            <w:r w:rsidR="007E0819">
              <w:rPr>
                <w:noProof/>
                <w:webHidden/>
              </w:rPr>
              <w:fldChar w:fldCharType="end"/>
            </w:r>
          </w:hyperlink>
        </w:p>
        <w:p w:rsidR="00D32251" w:rsidRDefault="00D32251" w:rsidP="009D5D2D">
          <w:r>
            <w:fldChar w:fldCharType="end"/>
          </w:r>
        </w:p>
      </w:sdtContent>
    </w:sdt>
    <w:p w:rsidR="00D32251" w:rsidRDefault="00D32251" w:rsidP="007F74B1">
      <w:pPr>
        <w:rPr>
          <w:b/>
          <w:bCs/>
          <w:lang w:val="en-US"/>
        </w:rPr>
        <w:sectPr w:rsidR="00D32251" w:rsidSect="007E0819">
          <w:headerReference w:type="default" r:id="rId9"/>
          <w:footerReference w:type="default" r:id="rId10"/>
          <w:pgSz w:w="11906" w:h="16838"/>
          <w:pgMar w:top="1440" w:right="1800" w:bottom="1440" w:left="1800" w:header="708" w:footer="708" w:gutter="0"/>
          <w:pgNumType w:start="0"/>
          <w:cols w:space="708"/>
          <w:titlePg/>
          <w:docGrid w:linePitch="360"/>
        </w:sectPr>
      </w:pPr>
    </w:p>
    <w:p w:rsidR="00A72DB8" w:rsidRDefault="00A72DB8" w:rsidP="007F74B1">
      <w:pPr>
        <w:pStyle w:val="1"/>
        <w:rPr>
          <w:lang w:val="en-US"/>
        </w:rPr>
      </w:pPr>
      <w:bookmarkStart w:id="1" w:name="_Toc509503801"/>
      <w:r>
        <w:rPr>
          <w:lang w:val="en-US"/>
        </w:rPr>
        <w:lastRenderedPageBreak/>
        <w:t>Ecology</w:t>
      </w:r>
      <w:bookmarkEnd w:id="1"/>
    </w:p>
    <w:p w:rsidR="00A72DB8" w:rsidRPr="00A72DB8" w:rsidRDefault="00A72DB8" w:rsidP="00A72DB8">
      <w:pPr>
        <w:rPr>
          <w:lang w:val="en-US"/>
        </w:rPr>
      </w:pPr>
      <w:r w:rsidRPr="00A72DB8">
        <w:rPr>
          <w:lang w:val="en-US"/>
        </w:rPr>
        <w:t xml:space="preserve">Ecology (from Greek: </w:t>
      </w:r>
      <w:proofErr w:type="spellStart"/>
      <w:r w:rsidRPr="00A72DB8">
        <w:rPr>
          <w:lang w:val="en-US"/>
        </w:rPr>
        <w:t>οἶκος</w:t>
      </w:r>
      <w:proofErr w:type="spellEnd"/>
      <w:r w:rsidRPr="00A72DB8">
        <w:rPr>
          <w:lang w:val="en-US"/>
        </w:rPr>
        <w:t>, "house", or "environment"; -</w:t>
      </w:r>
      <w:proofErr w:type="spellStart"/>
      <w:r w:rsidRPr="00A72DB8">
        <w:rPr>
          <w:lang w:val="en-US"/>
        </w:rPr>
        <w:t>λογί</w:t>
      </w:r>
      <w:proofErr w:type="spellEnd"/>
      <w:r w:rsidRPr="00A72DB8">
        <w:rPr>
          <w:lang w:val="en-US"/>
        </w:rPr>
        <w:t xml:space="preserve">α, "study of") is the branch of biology which studies the interactions among organisms and their environment. Objects of study include interactions of organisms with each other and with </w:t>
      </w:r>
      <w:ins w:id="2" w:author="User" w:date="2018-03-22T17:44:00Z">
        <w:r w:rsidR="000B133F">
          <w:rPr>
            <w:lang w:val="en-US"/>
          </w:rPr>
          <w:t>n</w:t>
        </w:r>
        <w:r w:rsidR="000B133F" w:rsidRPr="000B133F">
          <w:rPr>
            <w:lang w:val="en-US"/>
          </w:rPr>
          <w:t>onliving</w:t>
        </w:r>
        <w:r w:rsidR="000B133F" w:rsidRPr="000B133F" w:rsidDel="000B133F">
          <w:rPr>
            <w:lang w:val="en-US"/>
          </w:rPr>
          <w:t xml:space="preserve"> </w:t>
        </w:r>
      </w:ins>
      <w:del w:id="3" w:author="User" w:date="2018-03-22T17:44:00Z">
        <w:r w:rsidRPr="00A72DB8" w:rsidDel="000B133F">
          <w:rPr>
            <w:lang w:val="en-US"/>
          </w:rPr>
          <w:delText xml:space="preserve">abiotic </w:delText>
        </w:r>
      </w:del>
      <w:r w:rsidRPr="00A72DB8">
        <w:rPr>
          <w:lang w:val="en-US"/>
        </w:rPr>
        <w:t xml:space="preserve">components of their environment. Topics of interest include the biodiversity, distribution, biomass, and populations of organisms, as well as cooperation and competition within and between species. Ecosystems are dynamically interacting systems of organisms, the communities they make up, and the </w:t>
      </w:r>
      <w:del w:id="4" w:author="User" w:date="2018-03-22T17:47:00Z">
        <w:r w:rsidRPr="00A72DB8" w:rsidDel="000B133F">
          <w:rPr>
            <w:lang w:val="en-US"/>
          </w:rPr>
          <w:delText>non-living</w:delText>
        </w:r>
      </w:del>
      <w:ins w:id="5" w:author="User" w:date="2018-03-22T17:48:00Z">
        <w:r w:rsidR="000B133F">
          <w:rPr>
            <w:lang w:val="en-US"/>
          </w:rPr>
          <w:t xml:space="preserve"> </w:t>
        </w:r>
      </w:ins>
      <w:ins w:id="6" w:author="User" w:date="2018-03-22T17:47:00Z">
        <w:r w:rsidR="000B133F">
          <w:rPr>
            <w:lang w:val="en-US"/>
          </w:rPr>
          <w:t>lifeless</w:t>
        </w:r>
      </w:ins>
      <w:r w:rsidRPr="00A72DB8">
        <w:rPr>
          <w:lang w:val="en-US"/>
        </w:rPr>
        <w:t xml:space="preserve"> components of their environment. Ecosystem processes, such as primary production, </w:t>
      </w:r>
      <w:proofErr w:type="spellStart"/>
      <w:r w:rsidRPr="00A72DB8">
        <w:rPr>
          <w:lang w:val="en-US"/>
        </w:rPr>
        <w:t>pedogenesis</w:t>
      </w:r>
      <w:proofErr w:type="spellEnd"/>
      <w:r w:rsidRPr="00A72DB8">
        <w:rPr>
          <w:lang w:val="en-US"/>
        </w:rPr>
        <w:t xml:space="preserve">, nutrient cycling, and niche construction, regulate the flux of energy and matter through an environment. These processes are sustained by organisms with </w:t>
      </w:r>
      <w:del w:id="7" w:author="User" w:date="2018-03-22T17:49:00Z">
        <w:r w:rsidRPr="00A72DB8" w:rsidDel="000B133F">
          <w:rPr>
            <w:lang w:val="en-US"/>
          </w:rPr>
          <w:delText xml:space="preserve">specific </w:delText>
        </w:r>
      </w:del>
      <w:ins w:id="8" w:author="User" w:date="2018-03-22T17:52:00Z">
        <w:r w:rsidR="000B133F">
          <w:rPr>
            <w:lang w:val="en-US"/>
          </w:rPr>
          <w:t xml:space="preserve"> </w:t>
        </w:r>
      </w:ins>
      <w:ins w:id="9" w:author="User" w:date="2018-03-22T17:49:00Z">
        <w:r w:rsidR="000B133F">
          <w:rPr>
            <w:lang w:val="en-US"/>
          </w:rPr>
          <w:t>limited</w:t>
        </w:r>
        <w:r w:rsidR="000B133F" w:rsidRPr="00A72DB8">
          <w:rPr>
            <w:lang w:val="en-US"/>
          </w:rPr>
          <w:t xml:space="preserve"> </w:t>
        </w:r>
      </w:ins>
      <w:r w:rsidRPr="00A72DB8">
        <w:rPr>
          <w:lang w:val="en-US"/>
        </w:rPr>
        <w:t>life history traits. Biodiversity means the varieties of species, genes, and ecosystems, enhances certain ecosystem services.</w:t>
      </w:r>
    </w:p>
    <w:p w:rsidR="00A72DB8" w:rsidRPr="00A72DB8" w:rsidRDefault="00A72DB8" w:rsidP="00A72DB8">
      <w:pPr>
        <w:rPr>
          <w:lang w:val="en-US"/>
        </w:rPr>
      </w:pPr>
    </w:p>
    <w:p w:rsidR="00A72DB8" w:rsidRPr="00A72DB8" w:rsidRDefault="00A72DB8" w:rsidP="00A72DB8">
      <w:pPr>
        <w:rPr>
          <w:lang w:val="en-US"/>
        </w:rPr>
      </w:pPr>
      <w:r w:rsidRPr="00A72DB8">
        <w:rPr>
          <w:lang w:val="en-US"/>
        </w:rPr>
        <w:t xml:space="preserve">Ecology is not synonymous with environmentalism, </w:t>
      </w:r>
      <w:del w:id="10" w:author="User" w:date="2018-03-22T17:51:00Z">
        <w:r w:rsidRPr="00A72DB8" w:rsidDel="000B133F">
          <w:rPr>
            <w:lang w:val="en-US"/>
          </w:rPr>
          <w:delText xml:space="preserve">natural </w:delText>
        </w:r>
      </w:del>
      <w:ins w:id="11" w:author="User" w:date="2018-03-22T17:51:00Z">
        <w:r w:rsidR="000B133F">
          <w:rPr>
            <w:lang w:val="en-US"/>
          </w:rPr>
          <w:t xml:space="preserve"> organic</w:t>
        </w:r>
        <w:r w:rsidR="000B133F" w:rsidRPr="00A72DB8">
          <w:rPr>
            <w:lang w:val="en-US"/>
          </w:rPr>
          <w:t xml:space="preserve"> </w:t>
        </w:r>
      </w:ins>
      <w:r w:rsidRPr="00A72DB8">
        <w:rPr>
          <w:lang w:val="en-US"/>
        </w:rPr>
        <w:t>history, or environmental science. It overlaps with the closely related sciences of evolutionary biology, genetics, and ethology. An important focus for ecologists is to improve the understanding of how biodiversity affects ecological function. Ecologists seek to explain:</w:t>
      </w:r>
    </w:p>
    <w:p w:rsidR="00A72DB8" w:rsidRPr="00A72DB8" w:rsidRDefault="00A72DB8" w:rsidP="00A72DB8">
      <w:pPr>
        <w:rPr>
          <w:lang w:val="en-US"/>
        </w:rPr>
      </w:pPr>
    </w:p>
    <w:p w:rsidR="00A72DB8" w:rsidRPr="00A72DB8" w:rsidRDefault="00A72DB8" w:rsidP="00A72DB8">
      <w:pPr>
        <w:rPr>
          <w:lang w:val="en-US"/>
        </w:rPr>
      </w:pPr>
      <w:r w:rsidRPr="00A72DB8">
        <w:rPr>
          <w:lang w:val="en-US"/>
        </w:rPr>
        <w:t>Life processes, interactions, and adaptations</w:t>
      </w:r>
    </w:p>
    <w:p w:rsidR="00A72DB8" w:rsidRPr="00A72DB8" w:rsidRDefault="00A72DB8" w:rsidP="00A72DB8">
      <w:pPr>
        <w:rPr>
          <w:lang w:val="en-US"/>
        </w:rPr>
      </w:pPr>
      <w:r w:rsidRPr="00A72DB8">
        <w:rPr>
          <w:lang w:val="en-US"/>
        </w:rPr>
        <w:t>The movement of materials and energy through living communities</w:t>
      </w:r>
    </w:p>
    <w:p w:rsidR="00A72DB8" w:rsidRPr="00A72DB8" w:rsidRDefault="00A72DB8" w:rsidP="00A72DB8">
      <w:pPr>
        <w:rPr>
          <w:lang w:val="en-US"/>
        </w:rPr>
      </w:pPr>
      <w:r w:rsidRPr="00A72DB8">
        <w:rPr>
          <w:lang w:val="en-US"/>
        </w:rPr>
        <w:t>The successional development of ecosystems</w:t>
      </w:r>
    </w:p>
    <w:p w:rsidR="00A72DB8" w:rsidRPr="00A72DB8" w:rsidRDefault="00A72DB8" w:rsidP="00A72DB8">
      <w:pPr>
        <w:rPr>
          <w:lang w:val="en-US"/>
        </w:rPr>
      </w:pPr>
      <w:proofErr w:type="gramStart"/>
      <w:r w:rsidRPr="00A72DB8">
        <w:rPr>
          <w:lang w:val="en-US"/>
        </w:rPr>
        <w:t>The abundance and distribution of organisms and biodiversity in the context of the environment.</w:t>
      </w:r>
      <w:proofErr w:type="gramEnd"/>
    </w:p>
    <w:p w:rsidR="00A72DB8" w:rsidRPr="00A72DB8" w:rsidRDefault="00A72DB8" w:rsidP="00A72DB8">
      <w:pPr>
        <w:rPr>
          <w:lang w:val="en-US"/>
        </w:rPr>
      </w:pPr>
      <w:r w:rsidRPr="00A72DB8">
        <w:rPr>
          <w:lang w:val="en-US"/>
        </w:rPr>
        <w:t xml:space="preserve">Ecology has practical applications in conservation biology, wetland management, natural resource management (agroecology, agriculture, forestry, agroforestry, </w:t>
      </w:r>
      <w:proofErr w:type="gramStart"/>
      <w:r w:rsidRPr="00A72DB8">
        <w:rPr>
          <w:lang w:val="en-US"/>
        </w:rPr>
        <w:t>fisheries</w:t>
      </w:r>
      <w:proofErr w:type="gramEnd"/>
      <w:r w:rsidRPr="00A72DB8">
        <w:rPr>
          <w:lang w:val="en-US"/>
        </w:rPr>
        <w:t xml:space="preserve">), city planning (urban ecology), community health, economics, basic and applied science, and human social interaction (human ecology). For example, the Circles of Sustainability approach treats ecology as more than the environment 'out there'. It is not treated as separate from humans. Organisms (including humans) and resources compose ecosystems which, in turn, maintain biophysical feedback mechanisms that moderate processes acting on living (biotic) and non-living (abiotic) components of the planet. Ecosystems sustain life-supporting </w:t>
      </w:r>
      <w:r w:rsidRPr="00A72DB8">
        <w:rPr>
          <w:lang w:val="en-US"/>
        </w:rPr>
        <w:lastRenderedPageBreak/>
        <w:t>functions and produce natural capital like biomass production (food, fuel, fiber, and medicine), the regulation of climate, global biogeochemical cycles, water filtration, soil formation, erosion control, flood protection, and many other natural features of scientific, historical, economic, or intrinsic value.</w:t>
      </w:r>
    </w:p>
    <w:p w:rsidR="00A72DB8" w:rsidRPr="00A72DB8" w:rsidRDefault="00A72DB8" w:rsidP="00A72DB8">
      <w:pPr>
        <w:rPr>
          <w:lang w:val="en-US"/>
        </w:rPr>
      </w:pPr>
    </w:p>
    <w:p w:rsidR="00A72DB8" w:rsidRDefault="00A72DB8" w:rsidP="00A72DB8">
      <w:pPr>
        <w:rPr>
          <w:lang w:val="en-US"/>
        </w:rPr>
        <w:sectPr w:rsidR="00A72DB8" w:rsidSect="007F74B1">
          <w:headerReference w:type="default" r:id="rId11"/>
          <w:footerReference w:type="default" r:id="rId12"/>
          <w:headerReference w:type="first" r:id="rId13"/>
          <w:footerReference w:type="first" r:id="rId14"/>
          <w:pgSz w:w="11906" w:h="16838"/>
          <w:pgMar w:top="1440" w:right="1800" w:bottom="1440" w:left="1800" w:header="708" w:footer="708" w:gutter="0"/>
          <w:cols w:space="708"/>
          <w:titlePg/>
          <w:docGrid w:linePitch="360"/>
        </w:sectPr>
      </w:pPr>
      <w:r w:rsidRPr="00A72DB8">
        <w:rPr>
          <w:lang w:val="en-US"/>
        </w:rPr>
        <w:t>The word "ecology" ("</w:t>
      </w:r>
      <w:proofErr w:type="spellStart"/>
      <w:r w:rsidRPr="00A72DB8">
        <w:rPr>
          <w:lang w:val="en-US"/>
        </w:rPr>
        <w:t>Ökologie</w:t>
      </w:r>
      <w:proofErr w:type="spellEnd"/>
      <w:r w:rsidRPr="00A72DB8">
        <w:rPr>
          <w:lang w:val="en-US"/>
        </w:rPr>
        <w:t>") was coined in 1866 by the German scientist Ernst Haeckel. Ecological thought is derivative of established currents in philosophy, particularly from ethics and politics. Ancient Greek philosophers such as Hippocrates and Aristotle laid the foundations of ecology in their studies on natural history. Modern ecology became a much more rigorous science in the late 19th century. Evolutionary concepts relating to adaptation and natural selection became the cornerstones of modern ecological theory.</w:t>
      </w:r>
      <w:r>
        <w:rPr>
          <w:lang w:val="en-US"/>
        </w:rPr>
        <w:t xml:space="preserve"> </w:t>
      </w:r>
    </w:p>
    <w:p w:rsidR="00A72DB8" w:rsidRDefault="00A72DB8" w:rsidP="007F74B1">
      <w:pPr>
        <w:pStyle w:val="1"/>
        <w:rPr>
          <w:lang w:val="en-US"/>
        </w:rPr>
      </w:pPr>
      <w:bookmarkStart w:id="12" w:name="_Toc509503802"/>
      <w:r>
        <w:rPr>
          <w:lang w:val="en-US"/>
        </w:rPr>
        <w:lastRenderedPageBreak/>
        <w:t>Ecosystem</w:t>
      </w:r>
      <w:bookmarkEnd w:id="12"/>
    </w:p>
    <w:p w:rsidR="00A72DB8" w:rsidRPr="00A72DB8" w:rsidRDefault="00A72DB8" w:rsidP="00A72DB8">
      <w:pPr>
        <w:rPr>
          <w:lang w:val="en-US"/>
        </w:rPr>
      </w:pPr>
      <w:r w:rsidRPr="00A72DB8">
        <w:rPr>
          <w:lang w:val="en-US"/>
        </w:rPr>
        <w:t>An ecosystem is a community of living organisms in conjunction with the nonliving components of their environment (such as air, water and mineral soil), interacting as a system. (However, there is no single definition of what constitutes an ecosystem.) These biotic and abiotic components are linked together through nutrient cycles and energy flows. Ecosystems are defined by the network of interactions among organisms, and between organisms and their environment. They can be of any size but usually encompass specific, limited spaces (although some scientists say that the entire planet is an ecosystem). Energy, water, nitrogen and soil minerals are other essential abiotic components of an ecosystem.</w:t>
      </w:r>
    </w:p>
    <w:p w:rsidR="00A72DB8" w:rsidRPr="00A72DB8" w:rsidRDefault="00A72DB8" w:rsidP="00A72DB8">
      <w:pPr>
        <w:rPr>
          <w:lang w:val="en-US"/>
        </w:rPr>
      </w:pPr>
    </w:p>
    <w:p w:rsidR="00A72DB8" w:rsidRDefault="00D32251" w:rsidP="007F74B1">
      <w:pPr>
        <w:pStyle w:val="2"/>
        <w:rPr>
          <w:lang w:val="en-US"/>
        </w:rPr>
      </w:pPr>
      <w:bookmarkStart w:id="13" w:name="_Toc509503803"/>
      <w:r>
        <w:rPr>
          <w:lang w:val="en-US"/>
        </w:rPr>
        <w:t>Ecosystems’ energy</w:t>
      </w:r>
      <w:bookmarkEnd w:id="13"/>
    </w:p>
    <w:p w:rsidR="00A72DB8" w:rsidRPr="00A72DB8" w:rsidRDefault="00A72DB8" w:rsidP="00A72DB8">
      <w:pPr>
        <w:rPr>
          <w:lang w:val="en-US"/>
        </w:rPr>
      </w:pPr>
      <w:r w:rsidRPr="00A72DB8">
        <w:rPr>
          <w:lang w:val="en-US"/>
        </w:rPr>
        <w:t>The energy that flows through ecosystems is obtained primarily from the sun. It generally enters the system through photosynthesis, a process that also captures carbon dioxide from the atmosphere. Animals play an important role in the movement of matter and energy through the system. They also influence the quantity of plant and microbial biomass present. By breaking down dead organic matter, decomposers release carbon back to the atmosphere. This process also facilitates nutrient cycling by converting nutrients stored in dead biomass back to a form that can be readily used by plants and other microbes.</w:t>
      </w:r>
    </w:p>
    <w:p w:rsidR="00A72DB8" w:rsidRPr="00A72DB8" w:rsidRDefault="00A72DB8" w:rsidP="00A72DB8">
      <w:pPr>
        <w:rPr>
          <w:lang w:val="en-US"/>
        </w:rPr>
      </w:pPr>
    </w:p>
    <w:p w:rsidR="00A72DB8" w:rsidRDefault="00A72DB8" w:rsidP="007F74B1">
      <w:pPr>
        <w:pStyle w:val="2"/>
        <w:rPr>
          <w:lang w:val="en-US"/>
        </w:rPr>
      </w:pPr>
      <w:bookmarkStart w:id="14" w:name="_Toc509503804"/>
      <w:r>
        <w:rPr>
          <w:lang w:val="en-US"/>
        </w:rPr>
        <w:t>Factors that control ecosystem</w:t>
      </w:r>
      <w:bookmarkEnd w:id="14"/>
    </w:p>
    <w:p w:rsidR="00A72DB8" w:rsidRPr="00A72DB8" w:rsidRDefault="00A72DB8" w:rsidP="00A72DB8">
      <w:pPr>
        <w:rPr>
          <w:lang w:val="en-US"/>
        </w:rPr>
      </w:pPr>
      <w:r w:rsidRPr="00A72DB8">
        <w:rPr>
          <w:lang w:val="en-US"/>
        </w:rPr>
        <w:t>Ecosystems are controlled both by external and internal factors. External factors such as climate, the parent material that forms the soil, and topography control the overall structure of an ecosystem and the way things work within it, but are not themselves influenced by the ecosystem. Other external factors include time and potential biota. Ecosystems are dynamic entities. As such, they are subject to periodic disturbances and are in the process of recovering from some past disturbance. Internal factors not only control ecosystem processes but are also controlled by them and are often subject to feedback loops. The resource inputs are generally controlled by external processes like climate and parent material. The availability of these resources within the ecosystem is controlled by internal factors like decomposition, root competition or shading. Other internal factors include disturbance, succession and the types of species present. Biodiversity affects ecosystem function.</w:t>
      </w:r>
    </w:p>
    <w:p w:rsidR="00A72DB8" w:rsidRPr="00A72DB8" w:rsidRDefault="00A72DB8" w:rsidP="00A72DB8">
      <w:pPr>
        <w:rPr>
          <w:lang w:val="en-US"/>
        </w:rPr>
      </w:pPr>
    </w:p>
    <w:p w:rsidR="00D32251" w:rsidRDefault="00D32251" w:rsidP="007F74B1">
      <w:pPr>
        <w:pStyle w:val="2"/>
        <w:rPr>
          <w:lang w:val="en-US"/>
        </w:rPr>
      </w:pPr>
      <w:bookmarkStart w:id="15" w:name="_Toc509503805"/>
      <w:r>
        <w:rPr>
          <w:lang w:val="en-US"/>
        </w:rPr>
        <w:lastRenderedPageBreak/>
        <w:t>Human beings’ influence</w:t>
      </w:r>
      <w:bookmarkEnd w:id="15"/>
      <w:r>
        <w:rPr>
          <w:lang w:val="en-US"/>
        </w:rPr>
        <w:t xml:space="preserve"> </w:t>
      </w:r>
    </w:p>
    <w:p w:rsidR="00A72DB8" w:rsidRDefault="00A72DB8" w:rsidP="00A72DB8">
      <w:pPr>
        <w:rPr>
          <w:lang w:val="en-US"/>
        </w:rPr>
        <w:sectPr w:rsidR="00A72DB8" w:rsidSect="007F74B1">
          <w:headerReference w:type="default" r:id="rId15"/>
          <w:footerReference w:type="default" r:id="rId16"/>
          <w:headerReference w:type="first" r:id="rId17"/>
          <w:footerReference w:type="first" r:id="rId18"/>
          <w:pgSz w:w="11906" w:h="16838"/>
          <w:pgMar w:top="1440" w:right="1800" w:bottom="1440" w:left="1800" w:header="708" w:footer="708" w:gutter="0"/>
          <w:cols w:space="708"/>
          <w:titlePg/>
          <w:docGrid w:linePitch="360"/>
        </w:sectPr>
      </w:pPr>
      <w:r w:rsidRPr="00A72DB8">
        <w:rPr>
          <w:lang w:val="en-US"/>
        </w:rPr>
        <w:t>Humans exist and operate within ecosystems. The cumulative effects of human activities are large enough to influence external factors like climate, leading to climate change. Ecosystems provide a variety of goods and services upon which people depend. Ecosystem management suggests that rather than managing individual species, natural resources should be managed at the level of the ecosystem itself. Ecosystem services are in many cases threatened by human activities.</w:t>
      </w:r>
      <w:r>
        <w:rPr>
          <w:lang w:val="en-US"/>
        </w:rPr>
        <w:t xml:space="preserve"> </w:t>
      </w:r>
    </w:p>
    <w:p w:rsidR="00A72DB8" w:rsidRDefault="00A72DB8" w:rsidP="007F74B1">
      <w:pPr>
        <w:pStyle w:val="1"/>
        <w:rPr>
          <w:lang w:val="en-US"/>
        </w:rPr>
      </w:pPr>
      <w:bookmarkStart w:id="16" w:name="_Toc509503806"/>
      <w:r>
        <w:rPr>
          <w:lang w:val="en-US"/>
        </w:rPr>
        <w:lastRenderedPageBreak/>
        <w:t>Environmentalism</w:t>
      </w:r>
      <w:bookmarkEnd w:id="16"/>
    </w:p>
    <w:p w:rsidR="00A72DB8" w:rsidRPr="00A72DB8" w:rsidRDefault="00A72DB8" w:rsidP="00A72DB8">
      <w:pPr>
        <w:rPr>
          <w:lang w:val="en-US"/>
        </w:rPr>
      </w:pPr>
      <w:r w:rsidRPr="00A72DB8">
        <w:rPr>
          <w:lang w:val="en-US"/>
        </w:rPr>
        <w:t xml:space="preserve">Environmentalism or environmental rights is a broad philosophy, ideology, and social movement regarding concerns for environmental protection and improvement of the health of the environment, particularly as the measure for this health seeks to incorporate the impact of changes to the environment on humans, animals, plants and non-living matter. While environmentalism focuses more on the environmental and nature-related aspects of green ideology and politics, </w:t>
      </w:r>
      <w:proofErr w:type="spellStart"/>
      <w:r w:rsidRPr="00A72DB8">
        <w:rPr>
          <w:lang w:val="en-US"/>
        </w:rPr>
        <w:t>ecologism</w:t>
      </w:r>
      <w:proofErr w:type="spellEnd"/>
      <w:r w:rsidRPr="00A72DB8">
        <w:rPr>
          <w:lang w:val="en-US"/>
        </w:rPr>
        <w:t xml:space="preserve"> combines the ideology of social ecology and environmentalism. </w:t>
      </w:r>
      <w:proofErr w:type="spellStart"/>
      <w:r w:rsidRPr="00A72DB8">
        <w:rPr>
          <w:lang w:val="en-US"/>
        </w:rPr>
        <w:t>Ecologism</w:t>
      </w:r>
      <w:proofErr w:type="spellEnd"/>
      <w:r w:rsidRPr="00A72DB8">
        <w:rPr>
          <w:lang w:val="en-US"/>
        </w:rPr>
        <w:t xml:space="preserve"> is more commonly used in continental European languages while ‘environmentalism’ is more commonly used in English but the words have slightly different connotations.</w:t>
      </w:r>
    </w:p>
    <w:p w:rsidR="00A72DB8" w:rsidRPr="00A72DB8" w:rsidRDefault="00A72DB8" w:rsidP="00A72DB8">
      <w:pPr>
        <w:rPr>
          <w:lang w:val="en-US"/>
        </w:rPr>
      </w:pPr>
    </w:p>
    <w:p w:rsidR="00A72DB8" w:rsidRPr="00A72DB8" w:rsidRDefault="00A72DB8" w:rsidP="00A72DB8">
      <w:pPr>
        <w:rPr>
          <w:lang w:val="en-US"/>
        </w:rPr>
      </w:pPr>
      <w:r w:rsidRPr="00A72DB8">
        <w:rPr>
          <w:lang w:val="en-US"/>
        </w:rPr>
        <w:t xml:space="preserve">Environmentalism advocates the preservation, restoration and/or improvement of the natural environment, and may be referred to as a movement to control pollution or protect plant and animal diversity. For this reason, concepts such as a land ethic, environmental ethics, biodiversity, ecology, and the </w:t>
      </w:r>
      <w:proofErr w:type="spellStart"/>
      <w:r w:rsidRPr="00A72DB8">
        <w:rPr>
          <w:lang w:val="en-US"/>
        </w:rPr>
        <w:t>biophilia</w:t>
      </w:r>
      <w:proofErr w:type="spellEnd"/>
      <w:r w:rsidRPr="00A72DB8">
        <w:rPr>
          <w:lang w:val="en-US"/>
        </w:rPr>
        <w:t xml:space="preserve"> hypothesis figure predominantly.</w:t>
      </w:r>
    </w:p>
    <w:p w:rsidR="00A72DB8" w:rsidRPr="00A72DB8" w:rsidRDefault="00A72DB8" w:rsidP="00A72DB8">
      <w:pPr>
        <w:rPr>
          <w:lang w:val="en-US"/>
        </w:rPr>
      </w:pPr>
    </w:p>
    <w:p w:rsidR="00A72DB8" w:rsidRPr="00A72DB8" w:rsidRDefault="00A72DB8" w:rsidP="00A72DB8">
      <w:pPr>
        <w:rPr>
          <w:lang w:val="en-US"/>
        </w:rPr>
      </w:pPr>
      <w:r w:rsidRPr="00A72DB8">
        <w:rPr>
          <w:lang w:val="en-US"/>
        </w:rPr>
        <w:t xml:space="preserve">At its crux, environmentalism is an attempt to balance relations between humans and the various natural systems on which they depend in such a way that all the components are accorded a proper degree of sustainability. The exact measures and outcomes of this balance </w:t>
      </w:r>
      <w:proofErr w:type="gramStart"/>
      <w:r w:rsidRPr="00A72DB8">
        <w:rPr>
          <w:lang w:val="en-US"/>
        </w:rPr>
        <w:t>is</w:t>
      </w:r>
      <w:proofErr w:type="gramEnd"/>
      <w:r w:rsidRPr="00A72DB8">
        <w:rPr>
          <w:lang w:val="en-US"/>
        </w:rPr>
        <w:t xml:space="preserve"> controversial and there are many different ways for environmental concerns to be expressed in practice. Environmentalism and environmental concerns are often represented by the color green, but this association has been appropriated by the marketing industries for the tactic known as greenwashing.</w:t>
      </w:r>
    </w:p>
    <w:p w:rsidR="00A72DB8" w:rsidRPr="00A72DB8" w:rsidRDefault="00A72DB8" w:rsidP="00A72DB8">
      <w:pPr>
        <w:rPr>
          <w:lang w:val="en-US"/>
        </w:rPr>
      </w:pPr>
    </w:p>
    <w:p w:rsidR="007978D7" w:rsidRPr="007F74B1" w:rsidRDefault="00A72DB8" w:rsidP="00A72DB8">
      <w:pPr>
        <w:rPr>
          <w:lang w:val="en-US"/>
        </w:rPr>
      </w:pPr>
      <w:r w:rsidRPr="00A72DB8">
        <w:rPr>
          <w:lang w:val="en-US"/>
        </w:rPr>
        <w:t>Environmentalism is opposed by anti-environmentalism, which says that the Earth is less fragile than some environmentalists maintain, and portrays environmentalism as overreacting to the human contribution to climate change or opposing human advancement.</w:t>
      </w:r>
    </w:p>
    <w:p w:rsidR="007978D7" w:rsidRPr="007F74B1" w:rsidRDefault="007978D7" w:rsidP="007F74B1">
      <w:pPr>
        <w:rPr>
          <w:lang w:val="en-US"/>
        </w:rPr>
      </w:pPr>
      <w:r w:rsidRPr="007F74B1">
        <w:rPr>
          <w:lang w:val="en-US"/>
        </w:rPr>
        <w:br w:type="page"/>
      </w:r>
    </w:p>
    <w:tbl>
      <w:tblPr>
        <w:tblStyle w:val="a6"/>
        <w:tblW w:w="0" w:type="auto"/>
        <w:tblBorders>
          <w:top w:val="single" w:sz="48" w:space="0" w:color="8064A2" w:themeColor="accent4"/>
          <w:left w:val="single" w:sz="48" w:space="0" w:color="8064A2" w:themeColor="accent4"/>
          <w:bottom w:val="single" w:sz="48" w:space="0" w:color="8064A2" w:themeColor="accent4"/>
          <w:right w:val="single" w:sz="48" w:space="0" w:color="8064A2" w:themeColor="accent4"/>
          <w:insideH w:val="single" w:sz="48" w:space="0" w:color="8064A2" w:themeColor="accent4"/>
          <w:insideV w:val="single" w:sz="48" w:space="0" w:color="8064A2" w:themeColor="accent4"/>
        </w:tblBorders>
        <w:tblLook w:val="0000" w:firstRow="0" w:lastRow="0" w:firstColumn="0" w:lastColumn="0" w:noHBand="0" w:noVBand="0"/>
      </w:tblPr>
      <w:tblGrid>
        <w:gridCol w:w="1186"/>
        <w:gridCol w:w="2486"/>
        <w:gridCol w:w="1837"/>
        <w:gridCol w:w="871"/>
        <w:gridCol w:w="1376"/>
      </w:tblGrid>
      <w:tr w:rsidR="00D37B97" w:rsidTr="007F74B1">
        <w:trPr>
          <w:trHeight w:val="448"/>
        </w:trPr>
        <w:tc>
          <w:tcPr>
            <w:tcW w:w="7756" w:type="dxa"/>
            <w:gridSpan w:val="5"/>
            <w:tcBorders>
              <w:top w:val="single" w:sz="48" w:space="0" w:color="8064A2" w:themeColor="accent4"/>
              <w:left w:val="single" w:sz="48" w:space="0" w:color="8064A2" w:themeColor="accent4"/>
              <w:bottom w:val="single" w:sz="48" w:space="0" w:color="8064A2" w:themeColor="accent4"/>
              <w:right w:val="single" w:sz="48" w:space="0" w:color="8064A2" w:themeColor="accent4"/>
            </w:tcBorders>
            <w:shd w:val="clear" w:color="auto" w:fill="8064A2" w:themeFill="accent4"/>
          </w:tcPr>
          <w:p w:rsidR="00D37B97" w:rsidRPr="007F74B1" w:rsidRDefault="00D37B97">
            <w:pPr>
              <w:rPr>
                <w:lang w:val="en-US"/>
              </w:rPr>
            </w:pPr>
            <w:r>
              <w:rPr>
                <w:lang w:val="en-US"/>
              </w:rPr>
              <w:lastRenderedPageBreak/>
              <w:t>Complex table (less accessible)</w:t>
            </w:r>
          </w:p>
          <w:tbl>
            <w:tblPr>
              <w:tblW w:w="0" w:type="auto"/>
              <w:tblInd w:w="192" w:type="dxa"/>
              <w:tblBorders>
                <w:top w:val="single" w:sz="48" w:space="0" w:color="8064A2" w:themeColor="accent4"/>
                <w:left w:val="single" w:sz="48" w:space="0" w:color="8064A2" w:themeColor="accent4"/>
                <w:bottom w:val="single" w:sz="48" w:space="0" w:color="8064A2" w:themeColor="accent4"/>
                <w:right w:val="single" w:sz="48" w:space="0" w:color="8064A2" w:themeColor="accent4"/>
                <w:insideH w:val="single" w:sz="48" w:space="0" w:color="8064A2" w:themeColor="accent4"/>
                <w:insideV w:val="single" w:sz="48" w:space="0" w:color="8064A2" w:themeColor="accent4"/>
              </w:tblBorders>
              <w:tblLook w:val="0000" w:firstRow="0" w:lastRow="0" w:firstColumn="0" w:lastColumn="0" w:noHBand="0" w:noVBand="0"/>
            </w:tblPr>
            <w:tblGrid>
              <w:gridCol w:w="2252"/>
            </w:tblGrid>
            <w:tr w:rsidR="00D37B97" w:rsidTr="00D37B97">
              <w:trPr>
                <w:trHeight w:val="291"/>
              </w:trPr>
              <w:tc>
                <w:tcPr>
                  <w:tcW w:w="2252" w:type="dxa"/>
                </w:tcPr>
                <w:p w:rsidR="00D37B97" w:rsidRPr="007F74B1" w:rsidRDefault="00D37B97" w:rsidP="007F74B1">
                  <w:pPr>
                    <w:ind w:left="0" w:firstLine="0"/>
                    <w:jc w:val="center"/>
                    <w:rPr>
                      <w:b/>
                      <w:lang w:val="en-US"/>
                    </w:rPr>
                  </w:pPr>
                  <w:r>
                    <w:rPr>
                      <w:b/>
                      <w:lang w:val="en-US"/>
                    </w:rPr>
                    <w:t>Class Schedule</w:t>
                  </w:r>
                </w:p>
              </w:tc>
            </w:tr>
          </w:tbl>
          <w:p w:rsidR="00D37B97" w:rsidRDefault="00D37B97" w:rsidP="00D37B97">
            <w:pPr>
              <w:ind w:left="0" w:firstLine="0"/>
              <w:rPr>
                <w:color w:val="FFFFFF" w:themeColor="background1"/>
                <w:lang w:val="en-US"/>
              </w:rPr>
            </w:pPr>
          </w:p>
        </w:tc>
      </w:tr>
      <w:tr w:rsidR="00D37B97" w:rsidTr="007F74B1">
        <w:tblPrEx>
          <w:tblBorders>
            <w:insideH w:val="single" w:sz="6" w:space="0" w:color="8064A2" w:themeColor="accent4"/>
            <w:insideV w:val="single" w:sz="6" w:space="0" w:color="8064A2" w:themeColor="accent4"/>
          </w:tblBorders>
          <w:tblLook w:val="04A0" w:firstRow="1" w:lastRow="0" w:firstColumn="1" w:lastColumn="0" w:noHBand="0" w:noVBand="1"/>
        </w:tblPrEx>
        <w:trPr>
          <w:trHeight w:hRule="exact" w:val="625"/>
        </w:trPr>
        <w:tc>
          <w:tcPr>
            <w:tcW w:w="1186" w:type="dxa"/>
            <w:tcBorders>
              <w:top w:val="single" w:sz="48" w:space="0" w:color="8064A2" w:themeColor="accent4"/>
            </w:tcBorders>
            <w:shd w:val="clear" w:color="auto" w:fill="1F497D" w:themeFill="text2"/>
          </w:tcPr>
          <w:p w:rsidR="00591CDC" w:rsidRPr="00591CDC" w:rsidRDefault="00591CDC" w:rsidP="00D37B97">
            <w:pPr>
              <w:ind w:left="0" w:firstLine="0"/>
              <w:rPr>
                <w:lang w:val="en-US"/>
              </w:rPr>
            </w:pPr>
            <w:r w:rsidRPr="007F74B1">
              <w:rPr>
                <w:color w:val="FFFFFF" w:themeColor="background1"/>
                <w:lang w:val="en-US"/>
              </w:rPr>
              <w:t>LESSON</w:t>
            </w:r>
          </w:p>
        </w:tc>
        <w:tc>
          <w:tcPr>
            <w:tcW w:w="2486" w:type="dxa"/>
            <w:tcBorders>
              <w:top w:val="single" w:sz="48" w:space="0" w:color="8064A2" w:themeColor="accent4"/>
            </w:tcBorders>
            <w:shd w:val="clear" w:color="auto" w:fill="1F497D" w:themeFill="text2"/>
          </w:tcPr>
          <w:p w:rsidR="00591CDC" w:rsidRDefault="00591CDC" w:rsidP="00D37B97">
            <w:pPr>
              <w:ind w:left="0" w:firstLine="0"/>
              <w:rPr>
                <w:lang w:val="en-US"/>
              </w:rPr>
            </w:pPr>
            <w:r w:rsidRPr="007F74B1">
              <w:rPr>
                <w:color w:val="FFFFFF" w:themeColor="background1"/>
                <w:lang w:val="en-US"/>
              </w:rPr>
              <w:t>TOPIC</w:t>
            </w:r>
          </w:p>
        </w:tc>
        <w:tc>
          <w:tcPr>
            <w:tcW w:w="1837" w:type="dxa"/>
            <w:tcBorders>
              <w:top w:val="single" w:sz="48" w:space="0" w:color="8064A2" w:themeColor="accent4"/>
            </w:tcBorders>
            <w:shd w:val="clear" w:color="auto" w:fill="1F497D" w:themeFill="text2"/>
          </w:tcPr>
          <w:p w:rsidR="00591CDC" w:rsidRDefault="00591CDC" w:rsidP="00D37B97">
            <w:pPr>
              <w:ind w:left="0" w:firstLine="0"/>
              <w:rPr>
                <w:lang w:val="en-US"/>
              </w:rPr>
            </w:pPr>
            <w:r w:rsidRPr="007F74B1">
              <w:rPr>
                <w:color w:val="FFFFFF" w:themeColor="background1"/>
                <w:lang w:val="en-US"/>
              </w:rPr>
              <w:t>ASSIGNMENT</w:t>
            </w:r>
          </w:p>
        </w:tc>
        <w:tc>
          <w:tcPr>
            <w:tcW w:w="871" w:type="dxa"/>
            <w:tcBorders>
              <w:top w:val="single" w:sz="48" w:space="0" w:color="8064A2" w:themeColor="accent4"/>
            </w:tcBorders>
            <w:shd w:val="clear" w:color="auto" w:fill="1F497D" w:themeFill="text2"/>
          </w:tcPr>
          <w:p w:rsidR="00591CDC" w:rsidRDefault="00591CDC" w:rsidP="00D37B97">
            <w:pPr>
              <w:ind w:left="0" w:firstLine="0"/>
              <w:rPr>
                <w:lang w:val="en-US"/>
              </w:rPr>
            </w:pPr>
            <w:r w:rsidRPr="007F74B1">
              <w:rPr>
                <w:color w:val="FFFFFF" w:themeColor="background1"/>
                <w:lang w:val="en-US"/>
              </w:rPr>
              <w:t>Points</w:t>
            </w:r>
          </w:p>
        </w:tc>
        <w:tc>
          <w:tcPr>
            <w:tcW w:w="1376" w:type="dxa"/>
            <w:tcBorders>
              <w:top w:val="single" w:sz="48" w:space="0" w:color="8064A2" w:themeColor="accent4"/>
            </w:tcBorders>
            <w:shd w:val="clear" w:color="auto" w:fill="1F497D" w:themeFill="text2"/>
          </w:tcPr>
          <w:p w:rsidR="00591CDC" w:rsidRDefault="00591CDC" w:rsidP="00D37B97">
            <w:pPr>
              <w:ind w:left="0" w:firstLine="0"/>
              <w:rPr>
                <w:lang w:val="en-US"/>
              </w:rPr>
            </w:pPr>
            <w:r w:rsidRPr="007F74B1">
              <w:rPr>
                <w:color w:val="FFFFFF" w:themeColor="background1"/>
                <w:lang w:val="en-US"/>
              </w:rPr>
              <w:t>DUE</w:t>
            </w:r>
          </w:p>
        </w:tc>
      </w:tr>
      <w:tr w:rsidR="00D37B97" w:rsidTr="00D37B97">
        <w:tblPrEx>
          <w:tblBorders>
            <w:insideH w:val="single" w:sz="6" w:space="0" w:color="8064A2" w:themeColor="accent4"/>
            <w:insideV w:val="single" w:sz="6" w:space="0" w:color="8064A2" w:themeColor="accent4"/>
          </w:tblBorders>
          <w:tblLook w:val="04A0" w:firstRow="1" w:lastRow="0" w:firstColumn="1" w:lastColumn="0" w:noHBand="0" w:noVBand="1"/>
        </w:tblPrEx>
        <w:trPr>
          <w:trHeight w:hRule="exact" w:val="389"/>
        </w:trPr>
        <w:tc>
          <w:tcPr>
            <w:tcW w:w="1186" w:type="dxa"/>
            <w:vMerge w:val="restart"/>
            <w:shd w:val="clear" w:color="auto" w:fill="B8CCE4" w:themeFill="accent1" w:themeFillTint="66"/>
          </w:tcPr>
          <w:p w:rsidR="00591CDC" w:rsidRDefault="00591CDC" w:rsidP="00D37B97">
            <w:pPr>
              <w:ind w:left="0" w:firstLine="0"/>
              <w:rPr>
                <w:lang w:val="en-US"/>
              </w:rPr>
            </w:pPr>
            <w:r>
              <w:rPr>
                <w:lang w:val="en-US"/>
              </w:rPr>
              <w:t>1</w:t>
            </w:r>
          </w:p>
        </w:tc>
        <w:tc>
          <w:tcPr>
            <w:tcW w:w="2486" w:type="dxa"/>
            <w:vMerge w:val="restart"/>
            <w:shd w:val="clear" w:color="auto" w:fill="B8CCE4" w:themeFill="accent1" w:themeFillTint="66"/>
          </w:tcPr>
          <w:p w:rsidR="00591CDC" w:rsidRDefault="00591CDC" w:rsidP="00D37B97">
            <w:pPr>
              <w:ind w:left="0" w:firstLine="0"/>
              <w:rPr>
                <w:lang w:val="en-US"/>
              </w:rPr>
            </w:pPr>
            <w:r>
              <w:rPr>
                <w:lang w:val="en-US"/>
              </w:rPr>
              <w:t>What is Distance Learning?</w:t>
            </w:r>
          </w:p>
        </w:tc>
        <w:tc>
          <w:tcPr>
            <w:tcW w:w="1837" w:type="dxa"/>
            <w:shd w:val="clear" w:color="auto" w:fill="B8CCE4" w:themeFill="accent1" w:themeFillTint="66"/>
          </w:tcPr>
          <w:p w:rsidR="00591CDC" w:rsidRDefault="00591CDC" w:rsidP="00D37B97">
            <w:pPr>
              <w:ind w:left="0" w:firstLine="0"/>
              <w:rPr>
                <w:lang w:val="en-US"/>
              </w:rPr>
            </w:pPr>
            <w:r>
              <w:rPr>
                <w:lang w:val="en-US"/>
              </w:rPr>
              <w:t>Wiki #1</w:t>
            </w:r>
          </w:p>
        </w:tc>
        <w:tc>
          <w:tcPr>
            <w:tcW w:w="871" w:type="dxa"/>
            <w:shd w:val="clear" w:color="auto" w:fill="B8CCE4" w:themeFill="accent1" w:themeFillTint="66"/>
          </w:tcPr>
          <w:p w:rsidR="00591CDC" w:rsidRDefault="00591CDC" w:rsidP="00D37B97">
            <w:pPr>
              <w:ind w:left="0" w:firstLine="0"/>
              <w:rPr>
                <w:lang w:val="en-US"/>
              </w:rPr>
            </w:pPr>
            <w:r>
              <w:rPr>
                <w:lang w:val="en-US"/>
              </w:rPr>
              <w:t>10</w:t>
            </w:r>
          </w:p>
        </w:tc>
        <w:tc>
          <w:tcPr>
            <w:tcW w:w="1376" w:type="dxa"/>
            <w:shd w:val="clear" w:color="auto" w:fill="B8CCE4" w:themeFill="accent1" w:themeFillTint="66"/>
          </w:tcPr>
          <w:p w:rsidR="00591CDC" w:rsidRDefault="00591CDC" w:rsidP="00D37B97">
            <w:pPr>
              <w:ind w:left="0" w:firstLine="0"/>
              <w:rPr>
                <w:lang w:val="en-US"/>
              </w:rPr>
            </w:pPr>
            <w:r>
              <w:rPr>
                <w:lang w:val="en-US"/>
              </w:rPr>
              <w:t>March 10</w:t>
            </w:r>
          </w:p>
        </w:tc>
      </w:tr>
      <w:tr w:rsidR="00D37B97" w:rsidTr="007F74B1">
        <w:tblPrEx>
          <w:tblBorders>
            <w:insideH w:val="single" w:sz="6" w:space="0" w:color="8064A2" w:themeColor="accent4"/>
            <w:insideV w:val="single" w:sz="6" w:space="0" w:color="8064A2" w:themeColor="accent4"/>
          </w:tblBorders>
          <w:tblLook w:val="04A0" w:firstRow="1" w:lastRow="0" w:firstColumn="1" w:lastColumn="0" w:noHBand="0" w:noVBand="1"/>
        </w:tblPrEx>
        <w:trPr>
          <w:trHeight w:hRule="exact" w:val="389"/>
        </w:trPr>
        <w:tc>
          <w:tcPr>
            <w:tcW w:w="1186" w:type="dxa"/>
            <w:vMerge/>
            <w:shd w:val="clear" w:color="auto" w:fill="B8CCE4" w:themeFill="accent1" w:themeFillTint="66"/>
          </w:tcPr>
          <w:p w:rsidR="00591CDC" w:rsidRDefault="00591CDC" w:rsidP="00D37B97">
            <w:pPr>
              <w:ind w:left="0" w:firstLine="0"/>
              <w:rPr>
                <w:lang w:val="en-US"/>
              </w:rPr>
            </w:pPr>
          </w:p>
        </w:tc>
        <w:tc>
          <w:tcPr>
            <w:tcW w:w="2486" w:type="dxa"/>
            <w:vMerge/>
            <w:shd w:val="clear" w:color="auto" w:fill="B8CCE4" w:themeFill="accent1" w:themeFillTint="66"/>
          </w:tcPr>
          <w:p w:rsidR="00591CDC" w:rsidRDefault="00591CDC" w:rsidP="00D37B97">
            <w:pPr>
              <w:ind w:left="0" w:firstLine="0"/>
              <w:rPr>
                <w:lang w:val="en-US"/>
              </w:rPr>
            </w:pPr>
          </w:p>
        </w:tc>
        <w:tc>
          <w:tcPr>
            <w:tcW w:w="1837" w:type="dxa"/>
            <w:shd w:val="clear" w:color="auto" w:fill="DBE5F1" w:themeFill="accent1" w:themeFillTint="33"/>
          </w:tcPr>
          <w:p w:rsidR="00591CDC" w:rsidRDefault="00591CDC" w:rsidP="00D37B97">
            <w:pPr>
              <w:ind w:left="0" w:firstLine="0"/>
              <w:rPr>
                <w:lang w:val="en-US"/>
              </w:rPr>
            </w:pPr>
            <w:r>
              <w:rPr>
                <w:lang w:val="en-US"/>
              </w:rPr>
              <w:t>Presentation</w:t>
            </w:r>
          </w:p>
        </w:tc>
        <w:tc>
          <w:tcPr>
            <w:tcW w:w="871" w:type="dxa"/>
            <w:shd w:val="clear" w:color="auto" w:fill="DBE5F1" w:themeFill="accent1" w:themeFillTint="33"/>
          </w:tcPr>
          <w:p w:rsidR="00591CDC" w:rsidRDefault="00591CDC" w:rsidP="00D37B97">
            <w:pPr>
              <w:ind w:left="0" w:firstLine="0"/>
              <w:rPr>
                <w:lang w:val="en-US"/>
              </w:rPr>
            </w:pPr>
            <w:r>
              <w:rPr>
                <w:lang w:val="en-US"/>
              </w:rPr>
              <w:t>20</w:t>
            </w:r>
          </w:p>
        </w:tc>
        <w:tc>
          <w:tcPr>
            <w:tcW w:w="1376" w:type="dxa"/>
            <w:shd w:val="clear" w:color="auto" w:fill="DBE5F1" w:themeFill="accent1" w:themeFillTint="33"/>
          </w:tcPr>
          <w:p w:rsidR="00591CDC" w:rsidRDefault="00591CDC" w:rsidP="00D37B97">
            <w:pPr>
              <w:ind w:left="0" w:firstLine="0"/>
              <w:rPr>
                <w:lang w:val="en-US"/>
              </w:rPr>
            </w:pPr>
          </w:p>
        </w:tc>
      </w:tr>
      <w:tr w:rsidR="00E62FA9" w:rsidTr="007F74B1">
        <w:tblPrEx>
          <w:tblBorders>
            <w:insideH w:val="single" w:sz="6" w:space="0" w:color="8064A2" w:themeColor="accent4"/>
            <w:insideV w:val="single" w:sz="6" w:space="0" w:color="8064A2" w:themeColor="accent4"/>
          </w:tblBorders>
          <w:tblLook w:val="04A0" w:firstRow="1" w:lastRow="0" w:firstColumn="1" w:lastColumn="0" w:noHBand="0" w:noVBand="1"/>
        </w:tblPrEx>
        <w:trPr>
          <w:trHeight w:hRule="exact" w:val="779"/>
        </w:trPr>
        <w:tc>
          <w:tcPr>
            <w:tcW w:w="1186" w:type="dxa"/>
            <w:shd w:val="clear" w:color="auto" w:fill="B8CCE4" w:themeFill="accent1" w:themeFillTint="66"/>
          </w:tcPr>
          <w:p w:rsidR="00591CDC" w:rsidRDefault="00591CDC" w:rsidP="00D37B97">
            <w:pPr>
              <w:ind w:left="0" w:firstLine="0"/>
              <w:rPr>
                <w:lang w:val="en-US"/>
              </w:rPr>
            </w:pPr>
            <w:r>
              <w:rPr>
                <w:lang w:val="en-US"/>
              </w:rPr>
              <w:t>2</w:t>
            </w:r>
          </w:p>
        </w:tc>
        <w:tc>
          <w:tcPr>
            <w:tcW w:w="2486" w:type="dxa"/>
            <w:shd w:val="clear" w:color="auto" w:fill="B8CCE4" w:themeFill="accent1" w:themeFillTint="66"/>
          </w:tcPr>
          <w:p w:rsidR="00591CDC" w:rsidRDefault="00591CDC" w:rsidP="00D37B97">
            <w:pPr>
              <w:ind w:left="0" w:firstLine="0"/>
              <w:rPr>
                <w:lang w:val="en-US"/>
              </w:rPr>
            </w:pPr>
            <w:r>
              <w:rPr>
                <w:lang w:val="en-US"/>
              </w:rPr>
              <w:t>History &amp; Theories</w:t>
            </w:r>
          </w:p>
        </w:tc>
        <w:tc>
          <w:tcPr>
            <w:tcW w:w="1837" w:type="dxa"/>
            <w:shd w:val="clear" w:color="auto" w:fill="B8CCE4" w:themeFill="accent1" w:themeFillTint="66"/>
          </w:tcPr>
          <w:p w:rsidR="00591CDC" w:rsidRDefault="00591CDC" w:rsidP="00D37B97">
            <w:pPr>
              <w:ind w:left="0" w:firstLine="0"/>
              <w:rPr>
                <w:lang w:val="en-US"/>
              </w:rPr>
            </w:pPr>
            <w:r>
              <w:rPr>
                <w:lang w:val="en-US"/>
              </w:rPr>
              <w:t>Brief Paper</w:t>
            </w:r>
          </w:p>
        </w:tc>
        <w:tc>
          <w:tcPr>
            <w:tcW w:w="871" w:type="dxa"/>
            <w:shd w:val="clear" w:color="auto" w:fill="B8CCE4" w:themeFill="accent1" w:themeFillTint="66"/>
          </w:tcPr>
          <w:p w:rsidR="00591CDC" w:rsidRDefault="00591CDC" w:rsidP="00D37B97">
            <w:pPr>
              <w:ind w:left="0" w:firstLine="0"/>
              <w:rPr>
                <w:lang w:val="en-US"/>
              </w:rPr>
            </w:pPr>
            <w:r>
              <w:rPr>
                <w:lang w:val="en-US"/>
              </w:rPr>
              <w:t>20</w:t>
            </w:r>
          </w:p>
        </w:tc>
        <w:tc>
          <w:tcPr>
            <w:tcW w:w="1376" w:type="dxa"/>
            <w:shd w:val="clear" w:color="auto" w:fill="B8CCE4" w:themeFill="accent1" w:themeFillTint="66"/>
          </w:tcPr>
          <w:p w:rsidR="00591CDC" w:rsidRDefault="00591CDC" w:rsidP="00D37B97">
            <w:pPr>
              <w:ind w:left="0" w:firstLine="0"/>
              <w:rPr>
                <w:lang w:val="en-US"/>
              </w:rPr>
            </w:pPr>
            <w:r>
              <w:rPr>
                <w:lang w:val="en-US"/>
              </w:rPr>
              <w:t>March 24</w:t>
            </w:r>
          </w:p>
        </w:tc>
      </w:tr>
      <w:tr w:rsidR="00591CDC" w:rsidTr="007F74B1">
        <w:tblPrEx>
          <w:tblBorders>
            <w:insideH w:val="single" w:sz="6" w:space="0" w:color="8064A2" w:themeColor="accent4"/>
            <w:insideV w:val="single" w:sz="6" w:space="0" w:color="8064A2" w:themeColor="accent4"/>
          </w:tblBorders>
          <w:tblLook w:val="04A0" w:firstRow="1" w:lastRow="0" w:firstColumn="1" w:lastColumn="0" w:noHBand="0" w:noVBand="1"/>
        </w:tblPrEx>
        <w:trPr>
          <w:trHeight w:hRule="exact" w:val="389"/>
        </w:trPr>
        <w:tc>
          <w:tcPr>
            <w:tcW w:w="7756" w:type="dxa"/>
            <w:gridSpan w:val="5"/>
            <w:shd w:val="clear" w:color="auto" w:fill="DBE5F1" w:themeFill="accent1" w:themeFillTint="33"/>
          </w:tcPr>
          <w:p w:rsidR="00591CDC" w:rsidRDefault="00591CDC" w:rsidP="007F74B1">
            <w:pPr>
              <w:ind w:left="0" w:firstLine="0"/>
              <w:jc w:val="center"/>
              <w:rPr>
                <w:lang w:val="en-US"/>
              </w:rPr>
            </w:pPr>
            <w:r>
              <w:rPr>
                <w:lang w:val="en-US"/>
              </w:rPr>
              <w:t>Spring Break</w:t>
            </w:r>
          </w:p>
        </w:tc>
      </w:tr>
      <w:tr w:rsidR="00D37B97" w:rsidTr="00D37B97">
        <w:tblPrEx>
          <w:tblBorders>
            <w:insideH w:val="single" w:sz="6" w:space="0" w:color="8064A2" w:themeColor="accent4"/>
            <w:insideV w:val="single" w:sz="6" w:space="0" w:color="8064A2" w:themeColor="accent4"/>
          </w:tblBorders>
          <w:tblLook w:val="04A0" w:firstRow="1" w:lastRow="0" w:firstColumn="1" w:lastColumn="0" w:noHBand="0" w:noVBand="1"/>
        </w:tblPrEx>
        <w:trPr>
          <w:trHeight w:hRule="exact" w:val="389"/>
        </w:trPr>
        <w:tc>
          <w:tcPr>
            <w:tcW w:w="1186" w:type="dxa"/>
            <w:vMerge w:val="restart"/>
            <w:shd w:val="clear" w:color="auto" w:fill="B8CCE4" w:themeFill="accent1" w:themeFillTint="66"/>
          </w:tcPr>
          <w:p w:rsidR="00591CDC" w:rsidRDefault="00591CDC" w:rsidP="00D37B97">
            <w:pPr>
              <w:ind w:left="0" w:firstLine="0"/>
              <w:rPr>
                <w:lang w:val="en-US"/>
              </w:rPr>
            </w:pPr>
            <w:r>
              <w:rPr>
                <w:lang w:val="en-US"/>
              </w:rPr>
              <w:t>3</w:t>
            </w:r>
          </w:p>
        </w:tc>
        <w:tc>
          <w:tcPr>
            <w:tcW w:w="2486" w:type="dxa"/>
            <w:vMerge w:val="restart"/>
            <w:shd w:val="clear" w:color="auto" w:fill="B8CCE4" w:themeFill="accent1" w:themeFillTint="66"/>
          </w:tcPr>
          <w:p w:rsidR="00591CDC" w:rsidRDefault="00591CDC" w:rsidP="00D37B97">
            <w:pPr>
              <w:ind w:left="0" w:firstLine="0"/>
              <w:rPr>
                <w:lang w:val="en-US"/>
              </w:rPr>
            </w:pPr>
            <w:r>
              <w:rPr>
                <w:lang w:val="en-US"/>
              </w:rPr>
              <w:t>Distance Learners</w:t>
            </w:r>
          </w:p>
        </w:tc>
        <w:tc>
          <w:tcPr>
            <w:tcW w:w="1837" w:type="dxa"/>
            <w:shd w:val="clear" w:color="auto" w:fill="B8CCE4" w:themeFill="accent1" w:themeFillTint="66"/>
          </w:tcPr>
          <w:p w:rsidR="00591CDC" w:rsidRDefault="00591CDC" w:rsidP="00D37B97">
            <w:pPr>
              <w:ind w:left="0" w:firstLine="0"/>
              <w:rPr>
                <w:lang w:val="en-US"/>
              </w:rPr>
            </w:pPr>
            <w:r>
              <w:rPr>
                <w:lang w:val="en-US"/>
              </w:rPr>
              <w:t>Discussion #1</w:t>
            </w:r>
          </w:p>
        </w:tc>
        <w:tc>
          <w:tcPr>
            <w:tcW w:w="871" w:type="dxa"/>
            <w:shd w:val="clear" w:color="auto" w:fill="B8CCE4" w:themeFill="accent1" w:themeFillTint="66"/>
          </w:tcPr>
          <w:p w:rsidR="00591CDC" w:rsidRDefault="00591CDC" w:rsidP="00D37B97">
            <w:pPr>
              <w:ind w:left="0" w:firstLine="0"/>
              <w:rPr>
                <w:lang w:val="en-US"/>
              </w:rPr>
            </w:pPr>
            <w:r>
              <w:rPr>
                <w:lang w:val="en-US"/>
              </w:rPr>
              <w:t>10</w:t>
            </w:r>
          </w:p>
        </w:tc>
        <w:tc>
          <w:tcPr>
            <w:tcW w:w="1376" w:type="dxa"/>
            <w:shd w:val="clear" w:color="auto" w:fill="B8CCE4" w:themeFill="accent1" w:themeFillTint="66"/>
          </w:tcPr>
          <w:p w:rsidR="00591CDC" w:rsidRDefault="00591CDC" w:rsidP="00D37B97">
            <w:pPr>
              <w:ind w:left="0" w:firstLine="0"/>
              <w:rPr>
                <w:lang w:val="en-US"/>
              </w:rPr>
            </w:pPr>
            <w:r>
              <w:rPr>
                <w:lang w:val="en-US"/>
              </w:rPr>
              <w:t>April 7</w:t>
            </w:r>
          </w:p>
        </w:tc>
      </w:tr>
      <w:tr w:rsidR="00D37B97" w:rsidTr="007F74B1">
        <w:tblPrEx>
          <w:tblBorders>
            <w:insideH w:val="single" w:sz="6" w:space="0" w:color="8064A2" w:themeColor="accent4"/>
            <w:insideV w:val="single" w:sz="6" w:space="0" w:color="8064A2" w:themeColor="accent4"/>
          </w:tblBorders>
          <w:tblLook w:val="04A0" w:firstRow="1" w:lastRow="0" w:firstColumn="1" w:lastColumn="0" w:noHBand="0" w:noVBand="1"/>
        </w:tblPrEx>
        <w:trPr>
          <w:trHeight w:hRule="exact" w:val="389"/>
        </w:trPr>
        <w:tc>
          <w:tcPr>
            <w:tcW w:w="1186" w:type="dxa"/>
            <w:vMerge/>
            <w:shd w:val="clear" w:color="auto" w:fill="B8CCE4" w:themeFill="accent1" w:themeFillTint="66"/>
          </w:tcPr>
          <w:p w:rsidR="00591CDC" w:rsidRDefault="00591CDC" w:rsidP="00D37B97">
            <w:pPr>
              <w:ind w:left="0" w:firstLine="0"/>
              <w:rPr>
                <w:lang w:val="en-US"/>
              </w:rPr>
            </w:pPr>
          </w:p>
        </w:tc>
        <w:tc>
          <w:tcPr>
            <w:tcW w:w="2486" w:type="dxa"/>
            <w:vMerge/>
            <w:shd w:val="clear" w:color="auto" w:fill="B8CCE4" w:themeFill="accent1" w:themeFillTint="66"/>
          </w:tcPr>
          <w:p w:rsidR="00591CDC" w:rsidRDefault="00591CDC" w:rsidP="00D37B97">
            <w:pPr>
              <w:ind w:left="0" w:firstLine="0"/>
              <w:rPr>
                <w:lang w:val="en-US"/>
              </w:rPr>
            </w:pPr>
          </w:p>
        </w:tc>
        <w:tc>
          <w:tcPr>
            <w:tcW w:w="1837" w:type="dxa"/>
            <w:shd w:val="clear" w:color="auto" w:fill="DBE5F1" w:themeFill="accent1" w:themeFillTint="33"/>
          </w:tcPr>
          <w:p w:rsidR="00591CDC" w:rsidRDefault="00591CDC" w:rsidP="00D37B97">
            <w:pPr>
              <w:ind w:left="0" w:firstLine="0"/>
              <w:rPr>
                <w:lang w:val="en-US"/>
              </w:rPr>
            </w:pPr>
            <w:r>
              <w:rPr>
                <w:lang w:val="en-US"/>
              </w:rPr>
              <w:t>Group Project</w:t>
            </w:r>
          </w:p>
        </w:tc>
        <w:tc>
          <w:tcPr>
            <w:tcW w:w="871" w:type="dxa"/>
            <w:shd w:val="clear" w:color="auto" w:fill="DBE5F1" w:themeFill="accent1" w:themeFillTint="33"/>
          </w:tcPr>
          <w:p w:rsidR="00591CDC" w:rsidRDefault="00591CDC" w:rsidP="00D37B97">
            <w:pPr>
              <w:ind w:left="0" w:firstLine="0"/>
              <w:rPr>
                <w:lang w:val="en-US"/>
              </w:rPr>
            </w:pPr>
            <w:r>
              <w:rPr>
                <w:lang w:val="en-US"/>
              </w:rPr>
              <w:t>50</w:t>
            </w:r>
          </w:p>
        </w:tc>
        <w:tc>
          <w:tcPr>
            <w:tcW w:w="1376" w:type="dxa"/>
            <w:shd w:val="clear" w:color="auto" w:fill="DBE5F1" w:themeFill="accent1" w:themeFillTint="33"/>
          </w:tcPr>
          <w:p w:rsidR="00591CDC" w:rsidRDefault="00591CDC" w:rsidP="00D37B97">
            <w:pPr>
              <w:ind w:left="0" w:firstLine="0"/>
              <w:rPr>
                <w:lang w:val="en-US"/>
              </w:rPr>
            </w:pPr>
            <w:r>
              <w:rPr>
                <w:lang w:val="en-US"/>
              </w:rPr>
              <w:t>April 14</w:t>
            </w:r>
          </w:p>
        </w:tc>
      </w:tr>
      <w:tr w:rsidR="00E62FA9" w:rsidTr="007F74B1">
        <w:tblPrEx>
          <w:tblBorders>
            <w:insideH w:val="single" w:sz="6" w:space="0" w:color="8064A2" w:themeColor="accent4"/>
            <w:insideV w:val="single" w:sz="6" w:space="0" w:color="8064A2" w:themeColor="accent4"/>
          </w:tblBorders>
          <w:tblLook w:val="04A0" w:firstRow="1" w:lastRow="0" w:firstColumn="1" w:lastColumn="0" w:noHBand="0" w:noVBand="1"/>
        </w:tblPrEx>
        <w:trPr>
          <w:trHeight w:hRule="exact" w:val="389"/>
        </w:trPr>
        <w:tc>
          <w:tcPr>
            <w:tcW w:w="1186" w:type="dxa"/>
            <w:shd w:val="clear" w:color="auto" w:fill="B8CCE4" w:themeFill="accent1" w:themeFillTint="66"/>
          </w:tcPr>
          <w:p w:rsidR="00591CDC" w:rsidRDefault="00591CDC" w:rsidP="00D37B97">
            <w:pPr>
              <w:ind w:left="0" w:firstLine="0"/>
              <w:rPr>
                <w:lang w:val="en-US"/>
              </w:rPr>
            </w:pPr>
            <w:r>
              <w:rPr>
                <w:lang w:val="en-US"/>
              </w:rPr>
              <w:t>4</w:t>
            </w:r>
          </w:p>
        </w:tc>
        <w:tc>
          <w:tcPr>
            <w:tcW w:w="2486" w:type="dxa"/>
            <w:shd w:val="clear" w:color="auto" w:fill="B8CCE4" w:themeFill="accent1" w:themeFillTint="66"/>
          </w:tcPr>
          <w:p w:rsidR="00591CDC" w:rsidRDefault="00591CDC" w:rsidP="00D37B97">
            <w:pPr>
              <w:ind w:left="0" w:firstLine="0"/>
              <w:rPr>
                <w:lang w:val="en-US"/>
              </w:rPr>
            </w:pPr>
            <w:r>
              <w:rPr>
                <w:lang w:val="en-US"/>
              </w:rPr>
              <w:t>Media Selection</w:t>
            </w:r>
          </w:p>
        </w:tc>
        <w:tc>
          <w:tcPr>
            <w:tcW w:w="1837" w:type="dxa"/>
            <w:shd w:val="clear" w:color="auto" w:fill="B8CCE4" w:themeFill="accent1" w:themeFillTint="66"/>
          </w:tcPr>
          <w:p w:rsidR="00591CDC" w:rsidRDefault="00591CDC" w:rsidP="00D37B97">
            <w:pPr>
              <w:ind w:left="0" w:firstLine="0"/>
              <w:rPr>
                <w:lang w:val="en-US"/>
              </w:rPr>
            </w:pPr>
            <w:r>
              <w:rPr>
                <w:lang w:val="en-US"/>
              </w:rPr>
              <w:t>Blog #1</w:t>
            </w:r>
          </w:p>
        </w:tc>
        <w:tc>
          <w:tcPr>
            <w:tcW w:w="871" w:type="dxa"/>
            <w:shd w:val="clear" w:color="auto" w:fill="B8CCE4" w:themeFill="accent1" w:themeFillTint="66"/>
          </w:tcPr>
          <w:p w:rsidR="00591CDC" w:rsidRDefault="00591CDC" w:rsidP="00D37B97">
            <w:pPr>
              <w:ind w:left="0" w:firstLine="0"/>
              <w:rPr>
                <w:lang w:val="en-US"/>
              </w:rPr>
            </w:pPr>
            <w:r>
              <w:rPr>
                <w:lang w:val="en-US"/>
              </w:rPr>
              <w:t>10</w:t>
            </w:r>
          </w:p>
        </w:tc>
        <w:tc>
          <w:tcPr>
            <w:tcW w:w="1376" w:type="dxa"/>
            <w:shd w:val="clear" w:color="auto" w:fill="B8CCE4" w:themeFill="accent1" w:themeFillTint="66"/>
          </w:tcPr>
          <w:p w:rsidR="00591CDC" w:rsidRDefault="00591CDC" w:rsidP="00D37B97">
            <w:pPr>
              <w:ind w:left="0" w:firstLine="0"/>
              <w:rPr>
                <w:lang w:val="en-US"/>
              </w:rPr>
            </w:pPr>
            <w:r>
              <w:rPr>
                <w:lang w:val="en-US"/>
              </w:rPr>
              <w:t>April 21</w:t>
            </w:r>
          </w:p>
        </w:tc>
      </w:tr>
    </w:tbl>
    <w:p w:rsidR="00A72DB8" w:rsidRDefault="00A72DB8" w:rsidP="00A72DB8">
      <w:pPr>
        <w:rPr>
          <w:lang w:val="en-US"/>
        </w:rPr>
        <w:sectPr w:rsidR="00A72DB8">
          <w:headerReference w:type="default" r:id="rId19"/>
          <w:footerReference w:type="default" r:id="rId20"/>
          <w:pgSz w:w="11906" w:h="16838"/>
          <w:pgMar w:top="1440" w:right="1800" w:bottom="1440" w:left="1800" w:header="708" w:footer="708" w:gutter="0"/>
          <w:cols w:space="708"/>
          <w:docGrid w:linePitch="360"/>
        </w:sectPr>
      </w:pPr>
    </w:p>
    <w:p w:rsidR="00A72DB8" w:rsidRDefault="00A72DB8" w:rsidP="007F74B1">
      <w:pPr>
        <w:pStyle w:val="1"/>
        <w:rPr>
          <w:lang w:val="en-US"/>
        </w:rPr>
      </w:pPr>
      <w:bookmarkStart w:id="17" w:name="_Toc509503807"/>
      <w:r>
        <w:rPr>
          <w:lang w:val="en-US"/>
        </w:rPr>
        <w:lastRenderedPageBreak/>
        <w:t>Biology</w:t>
      </w:r>
      <w:bookmarkEnd w:id="17"/>
    </w:p>
    <w:p w:rsidR="00A72DB8" w:rsidRPr="00A72DB8" w:rsidRDefault="00527418" w:rsidP="00A72DB8">
      <w:pPr>
        <w:rPr>
          <w:lang w:val="en-US"/>
        </w:rPr>
      </w:pPr>
      <w:r>
        <w:rPr>
          <w:noProof/>
          <w:lang w:eastAsia="el-GR"/>
        </w:rPr>
        <w:drawing>
          <wp:anchor distT="0" distB="0" distL="114300" distR="114300" simplePos="0" relativeHeight="251658240" behindDoc="1" locked="0" layoutInCell="1" allowOverlap="1" wp14:anchorId="751C4D49" wp14:editId="59CDD57D">
            <wp:simplePos x="0" y="0"/>
            <wp:positionH relativeFrom="column">
              <wp:posOffset>294640</wp:posOffset>
            </wp:positionH>
            <wp:positionV relativeFrom="paragraph">
              <wp:posOffset>17780</wp:posOffset>
            </wp:positionV>
            <wp:extent cx="1915160" cy="1376680"/>
            <wp:effectExtent l="0" t="0" r="889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fecycle_apple.gif"/>
                    <pic:cNvPicPr/>
                  </pic:nvPicPr>
                  <pic:blipFill>
                    <a:blip r:embed="rId21">
                      <a:extLst>
                        <a:ext uri="{28A0092B-C50C-407E-A947-70E740481C1C}">
                          <a14:useLocalDpi xmlns:a14="http://schemas.microsoft.com/office/drawing/2010/main" val="0"/>
                        </a:ext>
                      </a:extLst>
                    </a:blip>
                    <a:stretch>
                      <a:fillRect/>
                    </a:stretch>
                  </pic:blipFill>
                  <pic:spPr>
                    <a:xfrm>
                      <a:off x="0" y="0"/>
                      <a:ext cx="1915160" cy="1376680"/>
                    </a:xfrm>
                    <a:prstGeom prst="rect">
                      <a:avLst/>
                    </a:prstGeom>
                  </pic:spPr>
                </pic:pic>
              </a:graphicData>
            </a:graphic>
            <wp14:sizeRelH relativeFrom="page">
              <wp14:pctWidth>0</wp14:pctWidth>
            </wp14:sizeRelH>
            <wp14:sizeRelV relativeFrom="page">
              <wp14:pctHeight>0</wp14:pctHeight>
            </wp14:sizeRelV>
          </wp:anchor>
        </w:drawing>
      </w:r>
      <w:r w:rsidR="00A72DB8" w:rsidRPr="00A72DB8">
        <w:rPr>
          <w:lang w:val="en-US"/>
        </w:rPr>
        <w:t>Biology is the natural science that involves the study of life and living organisms, including their physical structure, chemical composition, function, development and evolution. Modern biology is a vast field, composed of many branches. Despite the broad scope and the complexity of the science, there are certain unifying concepts that consolidate it into a single, coherent field. Biology recognizes the cell as the basic unit of life, genes as the basic unit of heredity, and evolution as the engine that propels the creation of new species. Living organisms are open systems that survive by transforming energy and decreasing their local entropy to maintain a stable and vital condition defined as homeostasis. See glossary of biology.</w:t>
      </w:r>
    </w:p>
    <w:p w:rsidR="00A72DB8" w:rsidRPr="00A72DB8" w:rsidRDefault="00A72DB8" w:rsidP="00A72DB8">
      <w:pPr>
        <w:rPr>
          <w:lang w:val="en-US"/>
        </w:rPr>
      </w:pPr>
    </w:p>
    <w:p w:rsidR="00A72DB8" w:rsidRDefault="00A72DB8" w:rsidP="007F74B1">
      <w:pPr>
        <w:pStyle w:val="2"/>
        <w:rPr>
          <w:lang w:val="en-US"/>
        </w:rPr>
      </w:pPr>
      <w:bookmarkStart w:id="18" w:name="_Toc509503808"/>
      <w:r>
        <w:rPr>
          <w:lang w:val="en-US"/>
        </w:rPr>
        <w:t>Sub-disciplines of biology</w:t>
      </w:r>
      <w:bookmarkEnd w:id="18"/>
    </w:p>
    <w:p w:rsidR="00A72DB8" w:rsidRDefault="00A72DB8" w:rsidP="00A72DB8">
      <w:pPr>
        <w:rPr>
          <w:lang w:val="en-US"/>
        </w:rPr>
        <w:sectPr w:rsidR="00A72DB8">
          <w:headerReference w:type="default" r:id="rId22"/>
          <w:footerReference w:type="default" r:id="rId23"/>
          <w:pgSz w:w="11906" w:h="16838"/>
          <w:pgMar w:top="1440" w:right="1800" w:bottom="1440" w:left="1800" w:header="708" w:footer="708" w:gutter="0"/>
          <w:cols w:space="708"/>
          <w:docGrid w:linePitch="360"/>
        </w:sectPr>
      </w:pPr>
      <w:r w:rsidRPr="00A72DB8">
        <w:rPr>
          <w:lang w:val="en-US"/>
        </w:rPr>
        <w:t>Sub-disciplines of biology are defined by the scale at which life is studied, the kinds of organisms studied, and the methods used to study them: biochemistry examines the rudimentary chemistry of life; molecular biology studies the complex interactions among biological molecules; cellular biology examines the basic building-block of all life, the cell; physiology examines the physical and chemical functions of tissues, organs, and organ systems; ecology examines how organisms interact in their environment; and evolutionary biology examines the processes that produced the diversity of life.</w:t>
      </w:r>
      <w:r>
        <w:rPr>
          <w:lang w:val="en-US"/>
        </w:rPr>
        <w:t xml:space="preserve"> </w:t>
      </w:r>
    </w:p>
    <w:p w:rsidR="00A72DB8" w:rsidRDefault="00A72DB8" w:rsidP="007F74B1">
      <w:pPr>
        <w:pStyle w:val="1"/>
        <w:rPr>
          <w:lang w:val="en-US"/>
        </w:rPr>
      </w:pPr>
      <w:bookmarkStart w:id="19" w:name="_Toc509503809"/>
      <w:r>
        <w:rPr>
          <w:lang w:val="en-US"/>
        </w:rPr>
        <w:lastRenderedPageBreak/>
        <w:t>Biodiversity</w:t>
      </w:r>
      <w:bookmarkEnd w:id="19"/>
    </w:p>
    <w:p w:rsidR="00A72DB8" w:rsidRPr="00A72DB8" w:rsidRDefault="00A72DB8" w:rsidP="00A72DB8">
      <w:pPr>
        <w:rPr>
          <w:lang w:val="en-US"/>
        </w:rPr>
      </w:pPr>
      <w:r w:rsidRPr="00A72DB8">
        <w:rPr>
          <w:lang w:val="en-US"/>
        </w:rPr>
        <w:t xml:space="preserve">Biodiversity, a portmanteau of "bio" (life) and "diversity", generally refers to the variety and variability of life on Earth. According to the United Nations Environment </w:t>
      </w:r>
      <w:proofErr w:type="spellStart"/>
      <w:r w:rsidRPr="00A72DB8">
        <w:rPr>
          <w:lang w:val="en-US"/>
        </w:rPr>
        <w:t>Programme</w:t>
      </w:r>
      <w:proofErr w:type="spellEnd"/>
      <w:r w:rsidRPr="00A72DB8">
        <w:rPr>
          <w:lang w:val="en-US"/>
        </w:rPr>
        <w:t xml:space="preserve"> (UNEP), biodiversity typically measures variation at the genetic, the species, and the ecosystem level. Terrestrial biodiversity tends to be greater near the equator, which seems to be the result of the warm climate and high primary productivity. Biodiversity is not distributed evenly on Earth, and is richest in the tropics. These tropical forest ecosystems cover less than 10 percent of earth's surface, and contain about 90 percent of the world's species. Marine biodiversity tends to be highest along coasts in the Western Pacific, where sea surface temperature is highest, and in the mid-latitudinal band in all oceans. There are latitudinal gradients in species diversity. Biodiversity generally tends to cluster in hotspots, and has been increasing through time, but will be likely to slow in the future.</w:t>
      </w:r>
    </w:p>
    <w:p w:rsidR="00A72DB8" w:rsidRPr="00A72DB8" w:rsidRDefault="00A72DB8" w:rsidP="00A72DB8">
      <w:pPr>
        <w:rPr>
          <w:lang w:val="en-US"/>
        </w:rPr>
      </w:pPr>
    </w:p>
    <w:p w:rsidR="00A72DB8" w:rsidRPr="00A72DB8" w:rsidRDefault="00A72DB8" w:rsidP="00A72DB8">
      <w:pPr>
        <w:rPr>
          <w:lang w:val="en-US"/>
        </w:rPr>
      </w:pPr>
      <w:r w:rsidRPr="00A72DB8">
        <w:rPr>
          <w:lang w:val="en-US"/>
        </w:rPr>
        <w:t xml:space="preserve">Rapid environmental changes typically cause mass extinctions. More than 99.9 percent of all species that ever lived on Earth, amounting to over five billion species, are estimated to be extinct. Estimates on the number of Earth's current species range from 10 million to 14 million, of which about 1.2 million have been documented and over 86 percent have not yet been described. More recently, in May 2016, scientists reported that 1 trillion species are estimated to be on Earth currently with only one-thousandth of one percent described. The total amount of related DNA base pairs on Earth is estimated at 5.0 x 1037 and weighs 50 billion </w:t>
      </w:r>
      <w:proofErr w:type="spellStart"/>
      <w:r w:rsidRPr="00A72DB8">
        <w:rPr>
          <w:lang w:val="en-US"/>
        </w:rPr>
        <w:t>tonnes</w:t>
      </w:r>
      <w:proofErr w:type="spellEnd"/>
      <w:r w:rsidRPr="00A72DB8">
        <w:rPr>
          <w:lang w:val="en-US"/>
        </w:rPr>
        <w:t xml:space="preserve">. In comparison, the total mass of the biosphere has been estimated to be as much as 4 </w:t>
      </w:r>
      <w:proofErr w:type="spellStart"/>
      <w:r w:rsidRPr="00A72DB8">
        <w:rPr>
          <w:lang w:val="en-US"/>
        </w:rPr>
        <w:t>TtC</w:t>
      </w:r>
      <w:proofErr w:type="spellEnd"/>
      <w:r w:rsidRPr="00A72DB8">
        <w:rPr>
          <w:lang w:val="en-US"/>
        </w:rPr>
        <w:t xml:space="preserve"> (trillion tons of carbon). In July 2016, scientists reported identifying a set of 355 genes from the Last Universal Common Ancestor (LUCA) of all organisms living on Earth.</w:t>
      </w:r>
    </w:p>
    <w:p w:rsidR="00A72DB8" w:rsidRPr="00A72DB8" w:rsidRDefault="00A72DB8" w:rsidP="00A72DB8">
      <w:pPr>
        <w:rPr>
          <w:lang w:val="en-US"/>
        </w:rPr>
      </w:pPr>
    </w:p>
    <w:p w:rsidR="00A72DB8" w:rsidRPr="00A72DB8" w:rsidRDefault="00A72DB8" w:rsidP="00A72DB8">
      <w:pPr>
        <w:rPr>
          <w:lang w:val="en-US"/>
        </w:rPr>
      </w:pPr>
      <w:r w:rsidRPr="00A72DB8">
        <w:rPr>
          <w:lang w:val="en-US"/>
        </w:rPr>
        <w:t xml:space="preserve">The age of the Earth is about 4.54 billion years. The earliest undisputed evidence of life on Earth dates at least from 3.5 billion years ago, during the </w:t>
      </w:r>
      <w:proofErr w:type="spellStart"/>
      <w:r w:rsidRPr="00A72DB8">
        <w:rPr>
          <w:lang w:val="en-US"/>
        </w:rPr>
        <w:t>Eoarchean</w:t>
      </w:r>
      <w:proofErr w:type="spellEnd"/>
      <w:r w:rsidRPr="00A72DB8">
        <w:rPr>
          <w:lang w:val="en-US"/>
        </w:rPr>
        <w:t xml:space="preserve"> Era after a geological crust started to solidify following the earlier molten Hadean Eon. There are microbial mat fossils found in 3.48 billion-year-old sandstone discovered in Western Australia. Other early physical evidence of a biogenic substance is graphite in 3.7 billion-year-old meta-sedimentary rocks discovered in Western Greenland. More recently, in 2015, "remains of biotic life" were found in 4.1 billion-year-old rocks in Western Australia. According to one of the researchers, "If life arose relatively quickly on </w:t>
      </w:r>
      <w:proofErr w:type="gramStart"/>
      <w:r w:rsidRPr="00A72DB8">
        <w:rPr>
          <w:lang w:val="en-US"/>
        </w:rPr>
        <w:t>Earth ..</w:t>
      </w:r>
      <w:proofErr w:type="gramEnd"/>
      <w:r w:rsidRPr="00A72DB8">
        <w:rPr>
          <w:lang w:val="en-US"/>
        </w:rPr>
        <w:t xml:space="preserve"> </w:t>
      </w:r>
      <w:proofErr w:type="gramStart"/>
      <w:r w:rsidRPr="00A72DB8">
        <w:rPr>
          <w:lang w:val="en-US"/>
        </w:rPr>
        <w:t>then</w:t>
      </w:r>
      <w:proofErr w:type="gramEnd"/>
      <w:r w:rsidRPr="00A72DB8">
        <w:rPr>
          <w:lang w:val="en-US"/>
        </w:rPr>
        <w:t xml:space="preserve"> it could be common in the universe."</w:t>
      </w:r>
    </w:p>
    <w:p w:rsidR="00A72DB8" w:rsidRPr="00A72DB8" w:rsidRDefault="00A72DB8" w:rsidP="00A72DB8">
      <w:pPr>
        <w:rPr>
          <w:lang w:val="en-US"/>
        </w:rPr>
      </w:pPr>
    </w:p>
    <w:p w:rsidR="00A72DB8" w:rsidRPr="00A72DB8" w:rsidRDefault="00A72DB8" w:rsidP="00A72DB8">
      <w:pPr>
        <w:rPr>
          <w:lang w:val="en-US"/>
        </w:rPr>
      </w:pPr>
      <w:r w:rsidRPr="00A72DB8">
        <w:rPr>
          <w:lang w:val="en-US"/>
        </w:rPr>
        <w:t xml:space="preserve">Since life began on Earth, five major mass extinctions and several minor events have led to large and sudden drops in biodiversity. The Phanerozoic eon (the last 540 million years) marked a rapid growth in biodiversity via the Cambrian explosion—a period during which the majority of multicellular phyla first appeared. The next 400 million years included repeated, massive biodiversity losses classified as mass extinction events. In the Carboniferous, rainforest collapse led to a great loss of plant and animal </w:t>
      </w:r>
      <w:proofErr w:type="spellStart"/>
      <w:r w:rsidRPr="00A72DB8">
        <w:rPr>
          <w:lang w:val="en-US"/>
        </w:rPr>
        <w:t>life.The</w:t>
      </w:r>
      <w:proofErr w:type="spellEnd"/>
      <w:r w:rsidRPr="00A72DB8">
        <w:rPr>
          <w:lang w:val="en-US"/>
        </w:rPr>
        <w:t xml:space="preserve"> Permian–Triassic extinction event, 251 million years ago, was the worst; vertebrate recovery took 30 million years</w:t>
      </w:r>
      <w:proofErr w:type="gramStart"/>
      <w:r w:rsidRPr="00A72DB8">
        <w:rPr>
          <w:lang w:val="en-US"/>
        </w:rPr>
        <w:t>.[</w:t>
      </w:r>
      <w:proofErr w:type="gramEnd"/>
      <w:r w:rsidRPr="00A72DB8">
        <w:rPr>
          <w:lang w:val="en-US"/>
        </w:rPr>
        <w:t>36] The most recent, the Cretaceous–Paleogene extinction event, occurred 65 million years ago and has often attracted more attention than others because it resulted in the extinction of the dinosaurs.</w:t>
      </w:r>
    </w:p>
    <w:p w:rsidR="00A72DB8" w:rsidRPr="00A72DB8" w:rsidRDefault="00A72DB8" w:rsidP="00A72DB8">
      <w:pPr>
        <w:rPr>
          <w:lang w:val="en-US"/>
        </w:rPr>
      </w:pPr>
    </w:p>
    <w:p w:rsidR="00A72DB8" w:rsidRPr="00A72DB8" w:rsidRDefault="00A72DB8" w:rsidP="00A72DB8">
      <w:pPr>
        <w:rPr>
          <w:lang w:val="en-US"/>
        </w:rPr>
      </w:pPr>
      <w:r w:rsidRPr="00A72DB8">
        <w:rPr>
          <w:lang w:val="en-US"/>
        </w:rPr>
        <w:t xml:space="preserve">The period since the emergence of humans has displayed an ongoing biodiversity reduction and an accompanying loss of genetic diversity. Named the Holocene extinction, the reduction is caused primarily by human impacts, particularly habitat </w:t>
      </w:r>
      <w:proofErr w:type="spellStart"/>
      <w:proofErr w:type="gramStart"/>
      <w:r w:rsidRPr="00A72DB8">
        <w:rPr>
          <w:lang w:val="en-US"/>
        </w:rPr>
        <w:t>destruction.Conversely</w:t>
      </w:r>
      <w:proofErr w:type="spellEnd"/>
      <w:r w:rsidRPr="00A72DB8">
        <w:rPr>
          <w:lang w:val="en-US"/>
        </w:rPr>
        <w:t>,</w:t>
      </w:r>
      <w:proofErr w:type="gramEnd"/>
      <w:r w:rsidRPr="00A72DB8">
        <w:rPr>
          <w:lang w:val="en-US"/>
        </w:rPr>
        <w:t xml:space="preserve"> biodiversity positively impacts human health in a number of ways, although a few negative effects are studied.</w:t>
      </w:r>
    </w:p>
    <w:p w:rsidR="00A72DB8" w:rsidRPr="00A72DB8" w:rsidRDefault="00A72DB8" w:rsidP="00A72DB8">
      <w:pPr>
        <w:rPr>
          <w:lang w:val="en-US"/>
        </w:rPr>
      </w:pPr>
    </w:p>
    <w:p w:rsidR="00527418" w:rsidRDefault="00A72DB8" w:rsidP="00A72DB8">
      <w:pPr>
        <w:rPr>
          <w:lang w:val="en-US"/>
        </w:rPr>
        <w:sectPr w:rsidR="00527418">
          <w:headerReference w:type="default" r:id="rId24"/>
          <w:footerReference w:type="default" r:id="rId25"/>
          <w:pgSz w:w="11906" w:h="16838"/>
          <w:pgMar w:top="1440" w:right="1800" w:bottom="1440" w:left="1800" w:header="708" w:footer="708" w:gutter="0"/>
          <w:cols w:space="708"/>
          <w:docGrid w:linePitch="360"/>
        </w:sectPr>
      </w:pPr>
      <w:r w:rsidRPr="00A72DB8">
        <w:rPr>
          <w:lang w:val="en-US"/>
        </w:rPr>
        <w:t>The United Nations designated 2011–2020 as the United Nations Decade on Biodiversity.</w:t>
      </w:r>
      <w:r w:rsidR="00527418">
        <w:rPr>
          <w:lang w:val="en-US"/>
        </w:rPr>
        <w:t xml:space="preserve">  </w:t>
      </w:r>
    </w:p>
    <w:p w:rsidR="00527418" w:rsidRPr="00EB5407" w:rsidRDefault="00527418" w:rsidP="007F74B1">
      <w:pPr>
        <w:pStyle w:val="1"/>
        <w:rPr>
          <w:lang w:val="en-US"/>
        </w:rPr>
      </w:pPr>
      <w:bookmarkStart w:id="20" w:name="_Toc509503810"/>
      <w:r>
        <w:lastRenderedPageBreak/>
        <w:t>Η</w:t>
      </w:r>
      <w:r w:rsidRPr="00EB5407">
        <w:rPr>
          <w:lang w:val="en-US"/>
        </w:rPr>
        <w:t xml:space="preserve"> </w:t>
      </w:r>
      <w:r>
        <w:t>οικογένειά</w:t>
      </w:r>
      <w:r w:rsidRPr="00EB5407">
        <w:rPr>
          <w:lang w:val="en-US"/>
        </w:rPr>
        <w:t xml:space="preserve"> </w:t>
      </w:r>
      <w:r>
        <w:t>μου</w:t>
      </w:r>
      <w:bookmarkEnd w:id="20"/>
    </w:p>
    <w:p w:rsidR="004C5A80" w:rsidRPr="00F2409C" w:rsidRDefault="00F2409C">
      <w:r w:rsidRPr="00F2409C">
        <w:rPr>
          <w:noProof/>
          <w:lang w:eastAsia="el-GR"/>
        </w:rPr>
        <w:drawing>
          <wp:inline distT="0" distB="0" distL="0" distR="0" wp14:anchorId="214119F9" wp14:editId="598E3615">
            <wp:extent cx="5274310" cy="3076575"/>
            <wp:effectExtent l="76200" t="0" r="97790" b="0"/>
            <wp:docPr id="2" name="Διάγραμμα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r>
        <w:rPr>
          <w:noProof/>
          <w:lang w:eastAsia="el-GR"/>
        </w:rPr>
        <mc:AlternateContent>
          <mc:Choice Requires="wps">
            <w:drawing>
              <wp:anchor distT="0" distB="0" distL="114300" distR="114300" simplePos="0" relativeHeight="251660288" behindDoc="0" locked="0" layoutInCell="1" allowOverlap="1" wp14:anchorId="7383EC41" wp14:editId="270B7D44">
                <wp:simplePos x="0" y="0"/>
                <wp:positionH relativeFrom="column">
                  <wp:posOffset>4715540</wp:posOffset>
                </wp:positionH>
                <wp:positionV relativeFrom="paragraph">
                  <wp:posOffset>998914</wp:posOffset>
                </wp:positionV>
                <wp:extent cx="0" cy="127000"/>
                <wp:effectExtent l="0" t="0" r="19050" b="25400"/>
                <wp:wrapNone/>
                <wp:docPr id="7" name="Ευθεία γραμμή σύνδεσης 7"/>
                <wp:cNvGraphicFramePr/>
                <a:graphic xmlns:a="http://schemas.openxmlformats.org/drawingml/2006/main">
                  <a:graphicData uri="http://schemas.microsoft.com/office/word/2010/wordprocessingShape">
                    <wps:wsp>
                      <wps:cNvCnPr/>
                      <wps:spPr>
                        <a:xfrm>
                          <a:off x="0" y="0"/>
                          <a:ext cx="0" cy="1270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Ευθεία γραμμή σύνδεσης 7"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371.3pt,78.65pt" to="371.3pt,8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" strokecolor="#4579b8 [3044]"/>
            </w:pict>
          </mc:Fallback>
        </mc:AlternateContent>
      </w:r>
      <w:r w:rsidRPr="00F2409C">
        <w:rPr>
          <w:noProof/>
          <w:lang w:eastAsia="el-GR"/>
        </w:rPr>
        <mc:AlternateContent>
          <mc:Choice Requires="wps">
            <w:drawing>
              <wp:anchor distT="0" distB="0" distL="114300" distR="114300" simplePos="0" relativeHeight="251659264" behindDoc="0" locked="0" layoutInCell="1" allowOverlap="1" wp14:anchorId="7ED152B8" wp14:editId="3F5F65D0">
                <wp:simplePos x="0" y="0"/>
                <wp:positionH relativeFrom="column">
                  <wp:posOffset>2450805</wp:posOffset>
                </wp:positionH>
                <wp:positionV relativeFrom="paragraph">
                  <wp:posOffset>998914</wp:posOffset>
                </wp:positionV>
                <wp:extent cx="0" cy="127591"/>
                <wp:effectExtent l="0" t="0" r="19050" b="25400"/>
                <wp:wrapNone/>
                <wp:docPr id="4" name="Ευθεία γραμμή σύνδεσης 4"/>
                <wp:cNvGraphicFramePr/>
                <a:graphic xmlns:a="http://schemas.openxmlformats.org/drawingml/2006/main">
                  <a:graphicData uri="http://schemas.microsoft.com/office/word/2010/wordprocessingShape">
                    <wps:wsp>
                      <wps:cNvCnPr/>
                      <wps:spPr>
                        <a:xfrm>
                          <a:off x="0" y="0"/>
                          <a:ext cx="0" cy="12759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Ευθεία γραμμή σύνδεσης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93pt,78.65pt" to="193pt,8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" strokecolor="#4579b8 [3044]"/>
            </w:pict>
          </mc:Fallback>
        </mc:AlternateContent>
      </w:r>
    </w:p>
    <w:p w:rsidR="002905CA" w:rsidRPr="00A72DB8" w:rsidRDefault="002905CA">
      <w:pPr>
        <w:rPr>
          <w:lang w:val="en-US"/>
        </w:rPr>
      </w:pPr>
    </w:p>
    <w:sectPr w:rsidR="002905CA" w:rsidRPr="00A72DB8">
      <w:headerReference w:type="default" r:id="rId31"/>
      <w:footerReference w:type="default" r:id="rId3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207" w:rsidRDefault="00987207" w:rsidP="008A58D4">
      <w:pPr>
        <w:spacing w:after="0" w:line="240" w:lineRule="auto"/>
      </w:pPr>
      <w:r>
        <w:separator/>
      </w:r>
    </w:p>
  </w:endnote>
  <w:endnote w:type="continuationSeparator" w:id="0">
    <w:p w:rsidR="00987207" w:rsidRDefault="00987207" w:rsidP="008A58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819" w:rsidRDefault="007E0819">
    <w:pPr>
      <w:pStyle w:val="a5"/>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Σελίδα </w:t>
    </w:r>
    <w:r>
      <w:rPr>
        <w:rFonts w:asciiTheme="minorHAnsi" w:hAnsiTheme="minorHAnsi"/>
      </w:rPr>
      <w:fldChar w:fldCharType="begin"/>
    </w:r>
    <w:r>
      <w:instrText xml:space="preserve"> PAGE   \* MERGEFORMAT </w:instrText>
    </w:r>
    <w:r>
      <w:rPr>
        <w:rFonts w:asciiTheme="minorHAnsi" w:hAnsiTheme="minorHAnsi"/>
      </w:rPr>
      <w:fldChar w:fldCharType="separate"/>
    </w:r>
    <w:r w:rsidR="00F2409C" w:rsidRPr="00F2409C">
      <w:rPr>
        <w:rFonts w:asciiTheme="majorHAnsi" w:hAnsiTheme="majorHAnsi"/>
        <w:noProof/>
      </w:rPr>
      <w:t>1</w:t>
    </w:r>
    <w:r>
      <w:rPr>
        <w:rFonts w:asciiTheme="majorHAnsi" w:hAnsiTheme="majorHAnsi"/>
        <w:noProof/>
      </w:rPr>
      <w:fldChar w:fldCharType="end"/>
    </w:r>
  </w:p>
  <w:p w:rsidR="007E0819" w:rsidRDefault="007E081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58A" w:rsidRDefault="0001458A">
    <w:pPr>
      <w:pStyle w:val="a5"/>
      <w:pBdr>
        <w:top w:val="thinThickSmallGap" w:sz="24" w:space="1" w:color="622423" w:themeColor="accent2" w:themeShade="7F"/>
      </w:pBdr>
      <w:rPr>
        <w:rFonts w:asciiTheme="majorHAnsi" w:hAnsiTheme="majorHAnsi"/>
      </w:rPr>
    </w:pPr>
    <w:r>
      <w:rPr>
        <w:rFonts w:asciiTheme="majorHAnsi" w:hAnsiTheme="majorHAnsi"/>
      </w:rPr>
      <w:t>1</w:t>
    </w:r>
    <w:r w:rsidRPr="007F74B1">
      <w:rPr>
        <w:rFonts w:asciiTheme="majorHAnsi" w:hAnsiTheme="majorHAnsi"/>
        <w:vertAlign w:val="superscript"/>
      </w:rPr>
      <w:t>ο</w:t>
    </w:r>
    <w:r>
      <w:rPr>
        <w:rFonts w:asciiTheme="majorHAnsi" w:hAnsiTheme="majorHAnsi"/>
      </w:rPr>
      <w:t xml:space="preserve"> Λήμμα</w:t>
    </w:r>
    <w:r>
      <w:rPr>
        <w:rFonts w:asciiTheme="majorHAnsi" w:hAnsiTheme="majorHAnsi"/>
      </w:rPr>
      <w:ptab w:relativeTo="margin" w:alignment="right" w:leader="none"/>
    </w:r>
    <w:r>
      <w:rPr>
        <w:rFonts w:asciiTheme="majorHAnsi" w:hAnsiTheme="majorHAnsi"/>
      </w:rPr>
      <w:t xml:space="preserve">Σελίδα </w:t>
    </w:r>
    <w:r>
      <w:rPr>
        <w:rFonts w:asciiTheme="minorHAnsi" w:hAnsiTheme="minorHAnsi"/>
      </w:rPr>
      <w:fldChar w:fldCharType="begin"/>
    </w:r>
    <w:r>
      <w:instrText xml:space="preserve"> PAGE   \* MERGEFORMAT </w:instrText>
    </w:r>
    <w:r>
      <w:rPr>
        <w:rFonts w:asciiTheme="minorHAnsi" w:hAnsiTheme="minorHAnsi"/>
      </w:rPr>
      <w:fldChar w:fldCharType="separate"/>
    </w:r>
    <w:r w:rsidR="00F2409C" w:rsidRPr="00F2409C">
      <w:rPr>
        <w:rFonts w:asciiTheme="majorHAnsi" w:hAnsiTheme="majorHAnsi"/>
        <w:noProof/>
      </w:rPr>
      <w:t>3</w:t>
    </w:r>
    <w:r>
      <w:rPr>
        <w:rFonts w:asciiTheme="majorHAnsi" w:hAnsiTheme="majorHAnsi"/>
        <w:noProof/>
      </w:rPr>
      <w:fldChar w:fldCharType="end"/>
    </w:r>
  </w:p>
  <w:p w:rsidR="0001458A" w:rsidRDefault="0001458A">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58A" w:rsidRDefault="0001458A">
    <w:pPr>
      <w:pStyle w:val="a5"/>
      <w:pBdr>
        <w:top w:val="thinThickSmallGap" w:sz="24" w:space="1" w:color="622423" w:themeColor="accent2" w:themeShade="7F"/>
      </w:pBdr>
      <w:rPr>
        <w:rFonts w:asciiTheme="majorHAnsi" w:hAnsiTheme="majorHAnsi"/>
      </w:rPr>
    </w:pPr>
    <w:r>
      <w:rPr>
        <w:rFonts w:asciiTheme="majorHAnsi" w:hAnsiTheme="majorHAnsi"/>
      </w:rPr>
      <w:t>1</w:t>
    </w:r>
    <w:r w:rsidRPr="007F74B1">
      <w:rPr>
        <w:rFonts w:asciiTheme="majorHAnsi" w:hAnsiTheme="majorHAnsi"/>
        <w:vertAlign w:val="superscript"/>
      </w:rPr>
      <w:t>Ο</w:t>
    </w:r>
    <w:r>
      <w:rPr>
        <w:rFonts w:asciiTheme="majorHAnsi" w:hAnsiTheme="majorHAnsi"/>
      </w:rPr>
      <w:t xml:space="preserve"> Λήμμα</w:t>
    </w:r>
    <w:r>
      <w:rPr>
        <w:rFonts w:asciiTheme="majorHAnsi" w:hAnsiTheme="majorHAnsi"/>
      </w:rPr>
      <w:ptab w:relativeTo="margin" w:alignment="right" w:leader="none"/>
    </w:r>
    <w:r>
      <w:rPr>
        <w:rFonts w:asciiTheme="majorHAnsi" w:hAnsiTheme="majorHAnsi"/>
      </w:rPr>
      <w:t xml:space="preserve">Σελίδα </w:t>
    </w:r>
    <w:r>
      <w:rPr>
        <w:rFonts w:asciiTheme="minorHAnsi" w:hAnsiTheme="minorHAnsi"/>
      </w:rPr>
      <w:fldChar w:fldCharType="begin"/>
    </w:r>
    <w:r>
      <w:instrText xml:space="preserve"> PAGE   \* MERGEFORMAT </w:instrText>
    </w:r>
    <w:r>
      <w:rPr>
        <w:rFonts w:asciiTheme="minorHAnsi" w:hAnsiTheme="minorHAnsi"/>
      </w:rPr>
      <w:fldChar w:fldCharType="separate"/>
    </w:r>
    <w:r w:rsidR="00F2409C" w:rsidRPr="00F2409C">
      <w:rPr>
        <w:rFonts w:asciiTheme="majorHAnsi" w:hAnsiTheme="majorHAnsi"/>
        <w:noProof/>
      </w:rPr>
      <w:t>2</w:t>
    </w:r>
    <w:r>
      <w:rPr>
        <w:rFonts w:asciiTheme="majorHAnsi" w:hAnsiTheme="majorHAnsi"/>
        <w:noProof/>
      </w:rPr>
      <w:fldChar w:fldCharType="end"/>
    </w:r>
  </w:p>
  <w:p w:rsidR="0001458A" w:rsidRDefault="0001458A">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58A" w:rsidRDefault="0001458A">
    <w:pPr>
      <w:pStyle w:val="a5"/>
      <w:pBdr>
        <w:top w:val="thinThickSmallGap" w:sz="24" w:space="1" w:color="622423" w:themeColor="accent2" w:themeShade="7F"/>
      </w:pBdr>
      <w:rPr>
        <w:rFonts w:asciiTheme="majorHAnsi" w:hAnsiTheme="majorHAnsi"/>
      </w:rPr>
    </w:pPr>
    <w:r>
      <w:rPr>
        <w:rFonts w:asciiTheme="majorHAnsi" w:hAnsiTheme="majorHAnsi"/>
      </w:rPr>
      <w:t>2</w:t>
    </w:r>
    <w:r w:rsidRPr="007F74B1">
      <w:rPr>
        <w:rFonts w:asciiTheme="majorHAnsi" w:hAnsiTheme="majorHAnsi"/>
        <w:vertAlign w:val="superscript"/>
      </w:rPr>
      <w:t>ο</w:t>
    </w:r>
    <w:r>
      <w:rPr>
        <w:rFonts w:asciiTheme="majorHAnsi" w:hAnsiTheme="majorHAnsi"/>
      </w:rPr>
      <w:t xml:space="preserve"> Λήμμα</w:t>
    </w:r>
    <w:r>
      <w:rPr>
        <w:rFonts w:asciiTheme="majorHAnsi" w:hAnsiTheme="majorHAnsi"/>
      </w:rPr>
      <w:ptab w:relativeTo="margin" w:alignment="right" w:leader="none"/>
    </w:r>
    <w:r>
      <w:rPr>
        <w:rFonts w:asciiTheme="majorHAnsi" w:hAnsiTheme="majorHAnsi"/>
      </w:rPr>
      <w:t xml:space="preserve">Σελίδα </w:t>
    </w:r>
    <w:r>
      <w:rPr>
        <w:rFonts w:asciiTheme="minorHAnsi" w:hAnsiTheme="minorHAnsi"/>
      </w:rPr>
      <w:fldChar w:fldCharType="begin"/>
    </w:r>
    <w:r>
      <w:instrText xml:space="preserve"> PAGE   \* MERGEFORMAT </w:instrText>
    </w:r>
    <w:r>
      <w:rPr>
        <w:rFonts w:asciiTheme="minorHAnsi" w:hAnsiTheme="minorHAnsi"/>
      </w:rPr>
      <w:fldChar w:fldCharType="separate"/>
    </w:r>
    <w:r w:rsidR="00F2409C" w:rsidRPr="00F2409C">
      <w:rPr>
        <w:rFonts w:asciiTheme="majorHAnsi" w:hAnsiTheme="majorHAnsi"/>
        <w:noProof/>
      </w:rPr>
      <w:t>5</w:t>
    </w:r>
    <w:r>
      <w:rPr>
        <w:rFonts w:asciiTheme="majorHAnsi" w:hAnsiTheme="majorHAnsi"/>
        <w:noProof/>
      </w:rPr>
      <w:fldChar w:fldCharType="end"/>
    </w:r>
  </w:p>
  <w:p w:rsidR="007477C8" w:rsidRDefault="007477C8">
    <w:pPr>
      <w:pStyle w:val="a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58A" w:rsidRDefault="0001458A">
    <w:pPr>
      <w:pStyle w:val="a5"/>
      <w:pBdr>
        <w:top w:val="thinThickSmallGap" w:sz="24" w:space="1" w:color="622423" w:themeColor="accent2" w:themeShade="7F"/>
      </w:pBdr>
      <w:rPr>
        <w:rFonts w:asciiTheme="majorHAnsi" w:hAnsiTheme="majorHAnsi"/>
      </w:rPr>
    </w:pPr>
    <w:r>
      <w:rPr>
        <w:rFonts w:asciiTheme="majorHAnsi" w:hAnsiTheme="majorHAnsi"/>
      </w:rPr>
      <w:t>2</w:t>
    </w:r>
    <w:r w:rsidRPr="007F74B1">
      <w:rPr>
        <w:rFonts w:asciiTheme="majorHAnsi" w:hAnsiTheme="majorHAnsi"/>
        <w:vertAlign w:val="superscript"/>
      </w:rPr>
      <w:t>ο</w:t>
    </w:r>
    <w:r>
      <w:rPr>
        <w:rFonts w:asciiTheme="majorHAnsi" w:hAnsiTheme="majorHAnsi"/>
      </w:rPr>
      <w:t xml:space="preserve"> Λήμμα</w:t>
    </w:r>
    <w:r>
      <w:rPr>
        <w:rFonts w:asciiTheme="majorHAnsi" w:hAnsiTheme="majorHAnsi"/>
      </w:rPr>
      <w:ptab w:relativeTo="margin" w:alignment="right" w:leader="none"/>
    </w:r>
    <w:r>
      <w:rPr>
        <w:rFonts w:asciiTheme="majorHAnsi" w:hAnsiTheme="majorHAnsi"/>
      </w:rPr>
      <w:t xml:space="preserve">Σελίδα </w:t>
    </w:r>
    <w:r>
      <w:rPr>
        <w:rFonts w:asciiTheme="minorHAnsi" w:hAnsiTheme="minorHAnsi"/>
      </w:rPr>
      <w:fldChar w:fldCharType="begin"/>
    </w:r>
    <w:r>
      <w:instrText xml:space="preserve"> PAGE   \* MERGEFORMAT </w:instrText>
    </w:r>
    <w:r>
      <w:rPr>
        <w:rFonts w:asciiTheme="minorHAnsi" w:hAnsiTheme="minorHAnsi"/>
      </w:rPr>
      <w:fldChar w:fldCharType="separate"/>
    </w:r>
    <w:r w:rsidR="00F2409C" w:rsidRPr="00F2409C">
      <w:rPr>
        <w:rFonts w:asciiTheme="majorHAnsi" w:hAnsiTheme="majorHAnsi"/>
        <w:noProof/>
      </w:rPr>
      <w:t>4</w:t>
    </w:r>
    <w:r>
      <w:rPr>
        <w:rFonts w:asciiTheme="majorHAnsi" w:hAnsiTheme="majorHAnsi"/>
        <w:noProof/>
      </w:rPr>
      <w:fldChar w:fldCharType="end"/>
    </w:r>
  </w:p>
  <w:p w:rsidR="007477C8" w:rsidRDefault="007477C8">
    <w:pPr>
      <w:pStyle w:val="a5"/>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58A" w:rsidRDefault="0001458A">
    <w:pPr>
      <w:pStyle w:val="a5"/>
      <w:pBdr>
        <w:top w:val="thinThickSmallGap" w:sz="24" w:space="1" w:color="622423" w:themeColor="accent2" w:themeShade="7F"/>
      </w:pBdr>
      <w:rPr>
        <w:rFonts w:asciiTheme="majorHAnsi" w:hAnsiTheme="majorHAnsi"/>
      </w:rPr>
    </w:pPr>
    <w:r>
      <w:rPr>
        <w:rFonts w:asciiTheme="majorHAnsi" w:hAnsiTheme="majorHAnsi"/>
      </w:rPr>
      <w:t>3</w:t>
    </w:r>
    <w:r w:rsidRPr="007F74B1">
      <w:rPr>
        <w:rFonts w:asciiTheme="majorHAnsi" w:hAnsiTheme="majorHAnsi"/>
        <w:vertAlign w:val="superscript"/>
      </w:rPr>
      <w:t>ο</w:t>
    </w:r>
    <w:r>
      <w:rPr>
        <w:rFonts w:asciiTheme="majorHAnsi" w:hAnsiTheme="majorHAnsi"/>
      </w:rPr>
      <w:t xml:space="preserve"> Λήμμα</w:t>
    </w:r>
    <w:r>
      <w:rPr>
        <w:rFonts w:asciiTheme="majorHAnsi" w:hAnsiTheme="majorHAnsi"/>
      </w:rPr>
      <w:ptab w:relativeTo="margin" w:alignment="right" w:leader="none"/>
    </w:r>
    <w:r>
      <w:rPr>
        <w:rFonts w:asciiTheme="majorHAnsi" w:hAnsiTheme="majorHAnsi"/>
      </w:rPr>
      <w:t xml:space="preserve">Σελίδα </w:t>
    </w:r>
    <w:r>
      <w:rPr>
        <w:rFonts w:asciiTheme="minorHAnsi" w:hAnsiTheme="minorHAnsi"/>
      </w:rPr>
      <w:fldChar w:fldCharType="begin"/>
    </w:r>
    <w:r>
      <w:instrText xml:space="preserve"> PAGE   \* MERGEFORMAT </w:instrText>
    </w:r>
    <w:r>
      <w:rPr>
        <w:rFonts w:asciiTheme="minorHAnsi" w:hAnsiTheme="minorHAnsi"/>
      </w:rPr>
      <w:fldChar w:fldCharType="separate"/>
    </w:r>
    <w:r w:rsidR="00F2409C" w:rsidRPr="00F2409C">
      <w:rPr>
        <w:rFonts w:asciiTheme="majorHAnsi" w:hAnsiTheme="majorHAnsi"/>
        <w:noProof/>
      </w:rPr>
      <w:t>7</w:t>
    </w:r>
    <w:r>
      <w:rPr>
        <w:rFonts w:asciiTheme="majorHAnsi" w:hAnsiTheme="majorHAnsi"/>
        <w:noProof/>
      </w:rPr>
      <w:fldChar w:fldCharType="end"/>
    </w:r>
  </w:p>
  <w:p w:rsidR="007477C8" w:rsidRDefault="007477C8">
    <w:pPr>
      <w:pStyle w:val="a5"/>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58A" w:rsidRDefault="0001458A">
    <w:pPr>
      <w:pStyle w:val="a5"/>
      <w:pBdr>
        <w:top w:val="thinThickSmallGap" w:sz="24" w:space="1" w:color="622423" w:themeColor="accent2" w:themeShade="7F"/>
      </w:pBdr>
      <w:rPr>
        <w:rFonts w:asciiTheme="majorHAnsi" w:hAnsiTheme="majorHAnsi"/>
      </w:rPr>
    </w:pPr>
    <w:r>
      <w:rPr>
        <w:rFonts w:asciiTheme="majorHAnsi" w:hAnsiTheme="majorHAnsi"/>
      </w:rPr>
      <w:t>4</w:t>
    </w:r>
    <w:r w:rsidRPr="007F74B1">
      <w:rPr>
        <w:rFonts w:asciiTheme="majorHAnsi" w:hAnsiTheme="majorHAnsi"/>
        <w:vertAlign w:val="superscript"/>
      </w:rPr>
      <w:t>Ο</w:t>
    </w:r>
    <w:r>
      <w:rPr>
        <w:rFonts w:asciiTheme="majorHAnsi" w:hAnsiTheme="majorHAnsi"/>
      </w:rPr>
      <w:t xml:space="preserve"> Λήμμα</w:t>
    </w:r>
    <w:r>
      <w:rPr>
        <w:rFonts w:asciiTheme="majorHAnsi" w:hAnsiTheme="majorHAnsi"/>
      </w:rPr>
      <w:ptab w:relativeTo="margin" w:alignment="right" w:leader="none"/>
    </w:r>
    <w:r>
      <w:rPr>
        <w:rFonts w:asciiTheme="majorHAnsi" w:hAnsiTheme="majorHAnsi"/>
      </w:rPr>
      <w:t xml:space="preserve">Σελίδα </w:t>
    </w:r>
    <w:r>
      <w:rPr>
        <w:rFonts w:asciiTheme="minorHAnsi" w:hAnsiTheme="minorHAnsi"/>
      </w:rPr>
      <w:fldChar w:fldCharType="begin"/>
    </w:r>
    <w:r>
      <w:instrText xml:space="preserve"> PAGE   \* MERGEFORMAT </w:instrText>
    </w:r>
    <w:r>
      <w:rPr>
        <w:rFonts w:asciiTheme="minorHAnsi" w:hAnsiTheme="minorHAnsi"/>
      </w:rPr>
      <w:fldChar w:fldCharType="separate"/>
    </w:r>
    <w:r w:rsidR="00F2409C" w:rsidRPr="00F2409C">
      <w:rPr>
        <w:rFonts w:asciiTheme="majorHAnsi" w:hAnsiTheme="majorHAnsi"/>
        <w:noProof/>
      </w:rPr>
      <w:t>8</w:t>
    </w:r>
    <w:r>
      <w:rPr>
        <w:rFonts w:asciiTheme="majorHAnsi" w:hAnsiTheme="majorHAnsi"/>
        <w:noProof/>
      </w:rPr>
      <w:fldChar w:fldCharType="end"/>
    </w:r>
  </w:p>
  <w:p w:rsidR="007477C8" w:rsidRDefault="007477C8">
    <w:pPr>
      <w:pStyle w:val="a5"/>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58A" w:rsidRDefault="0001458A">
    <w:pPr>
      <w:pStyle w:val="a5"/>
      <w:pBdr>
        <w:top w:val="thinThickSmallGap" w:sz="24" w:space="1" w:color="622423" w:themeColor="accent2" w:themeShade="7F"/>
      </w:pBdr>
      <w:rPr>
        <w:rFonts w:asciiTheme="majorHAnsi" w:hAnsiTheme="majorHAnsi"/>
      </w:rPr>
    </w:pPr>
    <w:r>
      <w:rPr>
        <w:rFonts w:asciiTheme="majorHAnsi" w:hAnsiTheme="majorHAnsi"/>
      </w:rPr>
      <w:t>5</w:t>
    </w:r>
    <w:r w:rsidRPr="007F74B1">
      <w:rPr>
        <w:rFonts w:asciiTheme="majorHAnsi" w:hAnsiTheme="majorHAnsi"/>
        <w:vertAlign w:val="superscript"/>
      </w:rPr>
      <w:t>ο</w:t>
    </w:r>
    <w:r>
      <w:rPr>
        <w:rFonts w:asciiTheme="majorHAnsi" w:hAnsiTheme="majorHAnsi"/>
      </w:rPr>
      <w:t xml:space="preserve"> Λήμμα</w:t>
    </w:r>
    <w:r>
      <w:rPr>
        <w:rFonts w:asciiTheme="majorHAnsi" w:hAnsiTheme="majorHAnsi"/>
      </w:rPr>
      <w:ptab w:relativeTo="margin" w:alignment="right" w:leader="none"/>
    </w:r>
    <w:r>
      <w:rPr>
        <w:rFonts w:asciiTheme="majorHAnsi" w:hAnsiTheme="majorHAnsi"/>
      </w:rPr>
      <w:t xml:space="preserve">Σελίδα </w:t>
    </w:r>
    <w:r>
      <w:rPr>
        <w:rFonts w:asciiTheme="minorHAnsi" w:hAnsiTheme="minorHAnsi"/>
      </w:rPr>
      <w:fldChar w:fldCharType="begin"/>
    </w:r>
    <w:r>
      <w:instrText xml:space="preserve"> PAGE   \* MERGEFORMAT </w:instrText>
    </w:r>
    <w:r>
      <w:rPr>
        <w:rFonts w:asciiTheme="minorHAnsi" w:hAnsiTheme="minorHAnsi"/>
      </w:rPr>
      <w:fldChar w:fldCharType="separate"/>
    </w:r>
    <w:r w:rsidR="00F2409C" w:rsidRPr="00F2409C">
      <w:rPr>
        <w:rFonts w:asciiTheme="majorHAnsi" w:hAnsiTheme="majorHAnsi"/>
        <w:noProof/>
      </w:rPr>
      <w:t>10</w:t>
    </w:r>
    <w:r>
      <w:rPr>
        <w:rFonts w:asciiTheme="majorHAnsi" w:hAnsiTheme="majorHAnsi"/>
        <w:noProof/>
      </w:rPr>
      <w:fldChar w:fldCharType="end"/>
    </w:r>
  </w:p>
  <w:p w:rsidR="007477C8" w:rsidRDefault="007477C8">
    <w:pPr>
      <w:pStyle w:val="a5"/>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418" w:rsidRDefault="00527418">
    <w:pPr>
      <w:pStyle w:val="a5"/>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Σελίδα </w:t>
    </w:r>
    <w:r>
      <w:rPr>
        <w:rFonts w:asciiTheme="minorHAnsi" w:hAnsiTheme="minorHAnsi"/>
      </w:rPr>
      <w:fldChar w:fldCharType="begin"/>
    </w:r>
    <w:r>
      <w:instrText xml:space="preserve"> PAGE   \* MERGEFORMAT </w:instrText>
    </w:r>
    <w:r>
      <w:rPr>
        <w:rFonts w:asciiTheme="minorHAnsi" w:hAnsiTheme="minorHAnsi"/>
      </w:rPr>
      <w:fldChar w:fldCharType="separate"/>
    </w:r>
    <w:r w:rsidR="00F2409C" w:rsidRPr="00F2409C">
      <w:rPr>
        <w:rFonts w:asciiTheme="majorHAnsi" w:hAnsiTheme="majorHAnsi"/>
        <w:noProof/>
      </w:rPr>
      <w:t>11</w:t>
    </w:r>
    <w:r>
      <w:rPr>
        <w:rFonts w:asciiTheme="majorHAnsi" w:hAnsiTheme="majorHAnsi"/>
        <w:noProof/>
      </w:rPr>
      <w:fldChar w:fldCharType="end"/>
    </w:r>
  </w:p>
  <w:p w:rsidR="00527418" w:rsidRDefault="0052741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207" w:rsidRDefault="00987207" w:rsidP="008A58D4">
      <w:pPr>
        <w:spacing w:after="0" w:line="240" w:lineRule="auto"/>
      </w:pPr>
      <w:r>
        <w:separator/>
      </w:r>
    </w:p>
  </w:footnote>
  <w:footnote w:type="continuationSeparator" w:id="0">
    <w:p w:rsidR="00987207" w:rsidRDefault="00987207" w:rsidP="008A58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819" w:rsidRPr="007E0819" w:rsidRDefault="007E0819">
    <w:pPr>
      <w:pStyle w:val="a4"/>
    </w:pPr>
    <w:r>
      <w:t>Περιεχόμενα</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58A" w:rsidRDefault="0001458A">
    <w:pPr>
      <w:pStyle w:val="a4"/>
    </w:pPr>
    <w:r w:rsidRPr="0001458A">
      <w:t xml:space="preserve">1ο Λήμμα </w:t>
    </w:r>
    <w:proofErr w:type="spellStart"/>
    <w:r w:rsidRPr="0001458A">
      <w:t>Ecology</w:t>
    </w:r>
    <w:proofErr w:type="spellEnd"/>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E41" w:rsidRPr="007F74B1" w:rsidRDefault="00F76E41">
    <w:pPr>
      <w:pStyle w:val="a4"/>
      <w:rPr>
        <w:lang w:val="en-US"/>
      </w:rPr>
    </w:pPr>
    <w:r>
      <w:rPr>
        <w:lang w:val="en-US"/>
      </w:rPr>
      <w:t>1</w:t>
    </w:r>
    <w:r w:rsidRPr="007F74B1">
      <w:rPr>
        <w:vertAlign w:val="superscript"/>
      </w:rPr>
      <w:t>ο</w:t>
    </w:r>
    <w:r w:rsidRPr="00F76E41">
      <w:rPr>
        <w:lang w:val="en-US"/>
      </w:rPr>
      <w:t xml:space="preserve"> </w:t>
    </w:r>
    <w:proofErr w:type="spellStart"/>
    <w:r w:rsidRPr="00F76E41">
      <w:rPr>
        <w:lang w:val="en-US"/>
      </w:rPr>
      <w:t>Λήμμ</w:t>
    </w:r>
    <w:proofErr w:type="spellEnd"/>
    <w:r w:rsidRPr="00F76E41">
      <w:rPr>
        <w:lang w:val="en-US"/>
      </w:rPr>
      <w:t>α Ecology</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7C8" w:rsidRPr="00266461" w:rsidRDefault="007477C8" w:rsidP="007477C8">
    <w:pPr>
      <w:pStyle w:val="a4"/>
      <w:rPr>
        <w:lang w:val="en-US"/>
      </w:rPr>
    </w:pPr>
    <w:r>
      <w:rPr>
        <w:lang w:val="en-US"/>
      </w:rPr>
      <w:t>2</w:t>
    </w:r>
    <w:r w:rsidRPr="00266461">
      <w:rPr>
        <w:vertAlign w:val="superscript"/>
      </w:rPr>
      <w:t>ο</w:t>
    </w:r>
    <w:r w:rsidRPr="00F76E41">
      <w:rPr>
        <w:lang w:val="en-US"/>
      </w:rPr>
      <w:t xml:space="preserve"> </w:t>
    </w:r>
    <w:proofErr w:type="spellStart"/>
    <w:r w:rsidRPr="00F76E41">
      <w:rPr>
        <w:lang w:val="en-US"/>
      </w:rPr>
      <w:t>Λήμμ</w:t>
    </w:r>
    <w:proofErr w:type="spellEnd"/>
    <w:r w:rsidRPr="00F76E41">
      <w:rPr>
        <w:lang w:val="en-US"/>
      </w:rPr>
      <w:t>α Eco</w:t>
    </w:r>
    <w:r>
      <w:rPr>
        <w:lang w:val="en-US"/>
      </w:rPr>
      <w:t>system</w:t>
    </w:r>
  </w:p>
  <w:p w:rsidR="007477C8" w:rsidRDefault="007477C8">
    <w:pPr>
      <w:pStyle w:val="a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E41" w:rsidRPr="007F74B1" w:rsidRDefault="00F76E41">
    <w:pPr>
      <w:pStyle w:val="a4"/>
      <w:rPr>
        <w:lang w:val="en-US"/>
      </w:rPr>
    </w:pPr>
    <w:r>
      <w:rPr>
        <w:lang w:val="en-US"/>
      </w:rPr>
      <w:t>2</w:t>
    </w:r>
    <w:r w:rsidRPr="007F74B1">
      <w:rPr>
        <w:vertAlign w:val="superscript"/>
      </w:rPr>
      <w:t>ο</w:t>
    </w:r>
    <w:r w:rsidRPr="00F76E41">
      <w:rPr>
        <w:lang w:val="en-US"/>
      </w:rPr>
      <w:t xml:space="preserve"> </w:t>
    </w:r>
    <w:proofErr w:type="spellStart"/>
    <w:r w:rsidRPr="00F76E41">
      <w:rPr>
        <w:lang w:val="en-US"/>
      </w:rPr>
      <w:t>Λήμμ</w:t>
    </w:r>
    <w:proofErr w:type="spellEnd"/>
    <w:r w:rsidRPr="00F76E41">
      <w:rPr>
        <w:lang w:val="en-US"/>
      </w:rPr>
      <w:t>α Eco</w:t>
    </w:r>
    <w:r>
      <w:rPr>
        <w:lang w:val="en-US"/>
      </w:rPr>
      <w:t>system</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E41" w:rsidRPr="007F74B1" w:rsidRDefault="00F76E41">
    <w:pPr>
      <w:pStyle w:val="a4"/>
      <w:rPr>
        <w:lang w:val="en-US"/>
      </w:rPr>
    </w:pPr>
    <w:r>
      <w:rPr>
        <w:lang w:val="en-US"/>
      </w:rPr>
      <w:t>3</w:t>
    </w:r>
    <w:r w:rsidRPr="007F74B1">
      <w:rPr>
        <w:vertAlign w:val="superscript"/>
      </w:rPr>
      <w:t>ο</w:t>
    </w:r>
    <w:r>
      <w:t xml:space="preserve"> Λήμμα </w:t>
    </w:r>
    <w:proofErr w:type="spellStart"/>
    <w:r>
      <w:t>Environmentalism</w:t>
    </w:r>
    <w:proofErr w:type="spellEnd"/>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E41" w:rsidRPr="007F74B1" w:rsidRDefault="00F76E41">
    <w:pPr>
      <w:pStyle w:val="a4"/>
      <w:rPr>
        <w:lang w:val="en-US"/>
      </w:rPr>
    </w:pPr>
    <w:r>
      <w:rPr>
        <w:lang w:val="en-US"/>
      </w:rPr>
      <w:t>4</w:t>
    </w:r>
    <w:r w:rsidRPr="007F74B1">
      <w:rPr>
        <w:vertAlign w:val="superscript"/>
      </w:rPr>
      <w:t>ο</w:t>
    </w:r>
    <w:r w:rsidRPr="00F76E41">
      <w:t xml:space="preserve"> Λήμμα </w:t>
    </w:r>
    <w:r>
      <w:rPr>
        <w:lang w:val="en-US"/>
      </w:rPr>
      <w:t>Biology</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E41" w:rsidRPr="007F74B1" w:rsidRDefault="00F76E41">
    <w:pPr>
      <w:pStyle w:val="a4"/>
      <w:rPr>
        <w:lang w:val="en-US"/>
      </w:rPr>
    </w:pPr>
    <w:r>
      <w:rPr>
        <w:lang w:val="en-US"/>
      </w:rPr>
      <w:t>5</w:t>
    </w:r>
    <w:r w:rsidRPr="007F74B1">
      <w:rPr>
        <w:vertAlign w:val="superscript"/>
      </w:rPr>
      <w:t>ο</w:t>
    </w:r>
    <w:r w:rsidRPr="00F76E41">
      <w:t xml:space="preserve"> Λήμμα </w:t>
    </w:r>
    <w:r>
      <w:rPr>
        <w:lang w:val="en-US"/>
      </w:rPr>
      <w:t>Biodiversity</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418" w:rsidRPr="007F74B1" w:rsidRDefault="00527418">
    <w:pPr>
      <w:pStyle w:val="a4"/>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B69"/>
    <w:rsid w:val="0001458A"/>
    <w:rsid w:val="000B133F"/>
    <w:rsid w:val="001D7FC9"/>
    <w:rsid w:val="001F782E"/>
    <w:rsid w:val="002905CA"/>
    <w:rsid w:val="003626DE"/>
    <w:rsid w:val="00387B69"/>
    <w:rsid w:val="004C5A80"/>
    <w:rsid w:val="004E50AC"/>
    <w:rsid w:val="00527418"/>
    <w:rsid w:val="00591CDC"/>
    <w:rsid w:val="005A4356"/>
    <w:rsid w:val="00737F0A"/>
    <w:rsid w:val="007477C8"/>
    <w:rsid w:val="007978D7"/>
    <w:rsid w:val="007B7285"/>
    <w:rsid w:val="007E0819"/>
    <w:rsid w:val="007E144C"/>
    <w:rsid w:val="007F74B1"/>
    <w:rsid w:val="008A58D4"/>
    <w:rsid w:val="00984C36"/>
    <w:rsid w:val="00987207"/>
    <w:rsid w:val="009D5D2D"/>
    <w:rsid w:val="00A72DB8"/>
    <w:rsid w:val="00AA44F3"/>
    <w:rsid w:val="00AA763E"/>
    <w:rsid w:val="00D32251"/>
    <w:rsid w:val="00D37B97"/>
    <w:rsid w:val="00E62FA9"/>
    <w:rsid w:val="00EB5407"/>
    <w:rsid w:val="00EE73E2"/>
    <w:rsid w:val="00F15B6C"/>
    <w:rsid w:val="00F2409C"/>
    <w:rsid w:val="00F32D1B"/>
    <w:rsid w:val="00F40D83"/>
    <w:rsid w:val="00F76E4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2251"/>
    <w:pPr>
      <w:spacing w:after="240" w:line="312" w:lineRule="auto"/>
      <w:ind w:left="709" w:firstLine="720"/>
    </w:pPr>
    <w:rPr>
      <w:rFonts w:ascii="Times New Roman" w:hAnsi="Times New Roman"/>
    </w:rPr>
  </w:style>
  <w:style w:type="paragraph" w:styleId="1">
    <w:name w:val="heading 1"/>
    <w:basedOn w:val="a"/>
    <w:next w:val="a"/>
    <w:link w:val="1Char"/>
    <w:uiPriority w:val="9"/>
    <w:qFormat/>
    <w:rsid w:val="007E0819"/>
    <w:pPr>
      <w:keepNext/>
      <w:keepLines/>
      <w:spacing w:before="480" w:after="380"/>
      <w:ind w:firstLine="0"/>
      <w:outlineLvl w:val="0"/>
    </w:pPr>
    <w:rPr>
      <w:rFonts w:ascii="Arial" w:eastAsiaTheme="majorEastAsia" w:hAnsi="Arial" w:cstheme="majorBidi"/>
      <w:b/>
      <w:bCs/>
      <w:color w:val="FF0000"/>
      <w:sz w:val="28"/>
      <w:szCs w:val="28"/>
    </w:rPr>
  </w:style>
  <w:style w:type="paragraph" w:styleId="2">
    <w:name w:val="heading 2"/>
    <w:basedOn w:val="a"/>
    <w:next w:val="a"/>
    <w:link w:val="2Char"/>
    <w:uiPriority w:val="9"/>
    <w:unhideWhenUsed/>
    <w:qFormat/>
    <w:rsid w:val="007E0819"/>
    <w:pPr>
      <w:keepNext/>
      <w:keepLines/>
      <w:spacing w:before="200" w:after="0"/>
      <w:ind w:firstLine="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7E0819"/>
    <w:rPr>
      <w:rFonts w:ascii="Arial" w:eastAsiaTheme="majorEastAsia" w:hAnsi="Arial" w:cstheme="majorBidi"/>
      <w:b/>
      <w:bCs/>
      <w:color w:val="FF0000"/>
      <w:sz w:val="28"/>
      <w:szCs w:val="28"/>
    </w:rPr>
  </w:style>
  <w:style w:type="character" w:customStyle="1" w:styleId="2Char">
    <w:name w:val="Επικεφαλίδα 2 Char"/>
    <w:basedOn w:val="a0"/>
    <w:link w:val="2"/>
    <w:uiPriority w:val="9"/>
    <w:rsid w:val="007E0819"/>
    <w:rPr>
      <w:rFonts w:asciiTheme="majorHAnsi" w:eastAsiaTheme="majorEastAsia" w:hAnsiTheme="majorHAnsi" w:cstheme="majorBidi"/>
      <w:b/>
      <w:bCs/>
      <w:color w:val="4F81BD" w:themeColor="accent1"/>
      <w:sz w:val="26"/>
      <w:szCs w:val="26"/>
    </w:rPr>
  </w:style>
  <w:style w:type="paragraph" w:styleId="a3">
    <w:name w:val="TOC Heading"/>
    <w:basedOn w:val="1"/>
    <w:next w:val="a"/>
    <w:uiPriority w:val="39"/>
    <w:semiHidden/>
    <w:unhideWhenUsed/>
    <w:qFormat/>
    <w:rsid w:val="00D32251"/>
    <w:pPr>
      <w:outlineLvl w:val="9"/>
    </w:pPr>
  </w:style>
  <w:style w:type="paragraph" w:styleId="10">
    <w:name w:val="toc 1"/>
    <w:basedOn w:val="a"/>
    <w:next w:val="a"/>
    <w:autoRedefine/>
    <w:uiPriority w:val="39"/>
    <w:unhideWhenUsed/>
    <w:rsid w:val="00D32251"/>
    <w:pPr>
      <w:spacing w:after="100"/>
    </w:pPr>
  </w:style>
  <w:style w:type="paragraph" w:styleId="20">
    <w:name w:val="toc 2"/>
    <w:basedOn w:val="a"/>
    <w:next w:val="a"/>
    <w:autoRedefine/>
    <w:uiPriority w:val="39"/>
    <w:unhideWhenUsed/>
    <w:rsid w:val="00D32251"/>
    <w:pPr>
      <w:spacing w:after="100"/>
      <w:ind w:left="220"/>
    </w:pPr>
  </w:style>
  <w:style w:type="character" w:styleId="-">
    <w:name w:val="Hyperlink"/>
    <w:basedOn w:val="a0"/>
    <w:uiPriority w:val="99"/>
    <w:unhideWhenUsed/>
    <w:rsid w:val="00D32251"/>
    <w:rPr>
      <w:color w:val="0000FF" w:themeColor="hyperlink"/>
      <w:u w:val="single"/>
    </w:rPr>
  </w:style>
  <w:style w:type="paragraph" w:styleId="a4">
    <w:name w:val="header"/>
    <w:basedOn w:val="a"/>
    <w:link w:val="Char"/>
    <w:uiPriority w:val="99"/>
    <w:unhideWhenUsed/>
    <w:rsid w:val="008A58D4"/>
    <w:pPr>
      <w:tabs>
        <w:tab w:val="center" w:pos="4153"/>
        <w:tab w:val="right" w:pos="8306"/>
      </w:tabs>
      <w:spacing w:after="0" w:line="240" w:lineRule="auto"/>
    </w:pPr>
  </w:style>
  <w:style w:type="character" w:customStyle="1" w:styleId="Char">
    <w:name w:val="Κεφαλίδα Char"/>
    <w:basedOn w:val="a0"/>
    <w:link w:val="a4"/>
    <w:uiPriority w:val="99"/>
    <w:rsid w:val="008A58D4"/>
    <w:rPr>
      <w:rFonts w:ascii="Times New Roman" w:hAnsi="Times New Roman"/>
    </w:rPr>
  </w:style>
  <w:style w:type="paragraph" w:styleId="a5">
    <w:name w:val="footer"/>
    <w:basedOn w:val="a"/>
    <w:link w:val="Char0"/>
    <w:uiPriority w:val="99"/>
    <w:unhideWhenUsed/>
    <w:rsid w:val="008A58D4"/>
    <w:pPr>
      <w:tabs>
        <w:tab w:val="center" w:pos="4153"/>
        <w:tab w:val="right" w:pos="8306"/>
      </w:tabs>
      <w:spacing w:after="0" w:line="240" w:lineRule="auto"/>
    </w:pPr>
  </w:style>
  <w:style w:type="character" w:customStyle="1" w:styleId="Char0">
    <w:name w:val="Υποσέλιδο Char"/>
    <w:basedOn w:val="a0"/>
    <w:link w:val="a5"/>
    <w:uiPriority w:val="99"/>
    <w:rsid w:val="008A58D4"/>
    <w:rPr>
      <w:rFonts w:ascii="Times New Roman" w:hAnsi="Times New Roman"/>
    </w:rPr>
  </w:style>
  <w:style w:type="table" w:styleId="a6">
    <w:name w:val="Table Grid"/>
    <w:aliases w:val="Class Schedule"/>
    <w:basedOn w:val="a7"/>
    <w:uiPriority w:val="59"/>
    <w:rsid w:val="00591CDC"/>
    <w:pPr>
      <w:spacing w:after="0" w:line="240" w:lineRule="auto"/>
    </w:pPr>
    <w:tblPr/>
    <w:tcPr>
      <w:shd w:val="pct10" w:color="B2A1C7" w:themeColor="accent4" w:themeTint="99" w:fill="4F81BD" w:themeFill="accent1"/>
    </w:tcPr>
  </w:style>
  <w:style w:type="table" w:styleId="a8">
    <w:name w:val="Light List"/>
    <w:basedOn w:val="a1"/>
    <w:uiPriority w:val="61"/>
    <w:rsid w:val="00591CDC"/>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
    <w:name w:val="Light List Accent 1"/>
    <w:basedOn w:val="a1"/>
    <w:uiPriority w:val="61"/>
    <w:rsid w:val="00591CDC"/>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a7">
    <w:name w:val="Table Theme"/>
    <w:basedOn w:val="a1"/>
    <w:uiPriority w:val="99"/>
    <w:semiHidden/>
    <w:unhideWhenUsed/>
    <w:rsid w:val="00591CDC"/>
    <w:pPr>
      <w:spacing w:after="240" w:line="312" w:lineRule="auto"/>
      <w:ind w:left="709" w:firstLine="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Char1"/>
    <w:uiPriority w:val="99"/>
    <w:semiHidden/>
    <w:unhideWhenUsed/>
    <w:rsid w:val="009D5D2D"/>
    <w:pPr>
      <w:spacing w:after="0" w:line="240" w:lineRule="auto"/>
    </w:pPr>
    <w:rPr>
      <w:rFonts w:ascii="Tahoma" w:hAnsi="Tahoma" w:cs="Tahoma"/>
      <w:sz w:val="16"/>
      <w:szCs w:val="16"/>
    </w:rPr>
  </w:style>
  <w:style w:type="character" w:customStyle="1" w:styleId="Char1">
    <w:name w:val="Κείμενο πλαισίου Char"/>
    <w:basedOn w:val="a0"/>
    <w:link w:val="a9"/>
    <w:uiPriority w:val="99"/>
    <w:semiHidden/>
    <w:rsid w:val="009D5D2D"/>
    <w:rPr>
      <w:rFonts w:ascii="Tahoma" w:hAnsi="Tahoma" w:cs="Tahoma"/>
      <w:sz w:val="16"/>
      <w:szCs w:val="16"/>
    </w:rPr>
  </w:style>
  <w:style w:type="paragraph" w:styleId="aa">
    <w:name w:val="Revision"/>
    <w:hidden/>
    <w:uiPriority w:val="99"/>
    <w:semiHidden/>
    <w:rsid w:val="007F74B1"/>
    <w:pPr>
      <w:spacing w:after="0" w:line="240" w:lineRule="auto"/>
    </w:pPr>
    <w:rPr>
      <w:rFonts w:ascii="Times New Roman" w:hAnsi="Times New Roman"/>
    </w:rPr>
  </w:style>
  <w:style w:type="paragraph" w:styleId="ab">
    <w:name w:val="No Spacing"/>
    <w:link w:val="Char2"/>
    <w:uiPriority w:val="1"/>
    <w:qFormat/>
    <w:rsid w:val="007E0819"/>
    <w:pPr>
      <w:spacing w:after="0" w:line="240" w:lineRule="auto"/>
    </w:pPr>
    <w:rPr>
      <w:rFonts w:eastAsiaTheme="minorEastAsia"/>
    </w:rPr>
  </w:style>
  <w:style w:type="character" w:customStyle="1" w:styleId="Char2">
    <w:name w:val="Χωρίς διάστιχο Char"/>
    <w:basedOn w:val="a0"/>
    <w:link w:val="ab"/>
    <w:uiPriority w:val="1"/>
    <w:rsid w:val="007E0819"/>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2251"/>
    <w:pPr>
      <w:spacing w:after="240" w:line="312" w:lineRule="auto"/>
      <w:ind w:left="709" w:firstLine="720"/>
    </w:pPr>
    <w:rPr>
      <w:rFonts w:ascii="Times New Roman" w:hAnsi="Times New Roman"/>
    </w:rPr>
  </w:style>
  <w:style w:type="paragraph" w:styleId="1">
    <w:name w:val="heading 1"/>
    <w:basedOn w:val="a"/>
    <w:next w:val="a"/>
    <w:link w:val="1Char"/>
    <w:uiPriority w:val="9"/>
    <w:qFormat/>
    <w:rsid w:val="007E0819"/>
    <w:pPr>
      <w:keepNext/>
      <w:keepLines/>
      <w:spacing w:before="480" w:after="380"/>
      <w:ind w:firstLine="0"/>
      <w:outlineLvl w:val="0"/>
    </w:pPr>
    <w:rPr>
      <w:rFonts w:ascii="Arial" w:eastAsiaTheme="majorEastAsia" w:hAnsi="Arial" w:cstheme="majorBidi"/>
      <w:b/>
      <w:bCs/>
      <w:color w:val="FF0000"/>
      <w:sz w:val="28"/>
      <w:szCs w:val="28"/>
    </w:rPr>
  </w:style>
  <w:style w:type="paragraph" w:styleId="2">
    <w:name w:val="heading 2"/>
    <w:basedOn w:val="a"/>
    <w:next w:val="a"/>
    <w:link w:val="2Char"/>
    <w:uiPriority w:val="9"/>
    <w:unhideWhenUsed/>
    <w:qFormat/>
    <w:rsid w:val="007E0819"/>
    <w:pPr>
      <w:keepNext/>
      <w:keepLines/>
      <w:spacing w:before="200" w:after="0"/>
      <w:ind w:firstLine="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7E0819"/>
    <w:rPr>
      <w:rFonts w:ascii="Arial" w:eastAsiaTheme="majorEastAsia" w:hAnsi="Arial" w:cstheme="majorBidi"/>
      <w:b/>
      <w:bCs/>
      <w:color w:val="FF0000"/>
      <w:sz w:val="28"/>
      <w:szCs w:val="28"/>
    </w:rPr>
  </w:style>
  <w:style w:type="character" w:customStyle="1" w:styleId="2Char">
    <w:name w:val="Επικεφαλίδα 2 Char"/>
    <w:basedOn w:val="a0"/>
    <w:link w:val="2"/>
    <w:uiPriority w:val="9"/>
    <w:rsid w:val="007E0819"/>
    <w:rPr>
      <w:rFonts w:asciiTheme="majorHAnsi" w:eastAsiaTheme="majorEastAsia" w:hAnsiTheme="majorHAnsi" w:cstheme="majorBidi"/>
      <w:b/>
      <w:bCs/>
      <w:color w:val="4F81BD" w:themeColor="accent1"/>
      <w:sz w:val="26"/>
      <w:szCs w:val="26"/>
    </w:rPr>
  </w:style>
  <w:style w:type="paragraph" w:styleId="a3">
    <w:name w:val="TOC Heading"/>
    <w:basedOn w:val="1"/>
    <w:next w:val="a"/>
    <w:uiPriority w:val="39"/>
    <w:semiHidden/>
    <w:unhideWhenUsed/>
    <w:qFormat/>
    <w:rsid w:val="00D32251"/>
    <w:pPr>
      <w:outlineLvl w:val="9"/>
    </w:pPr>
  </w:style>
  <w:style w:type="paragraph" w:styleId="10">
    <w:name w:val="toc 1"/>
    <w:basedOn w:val="a"/>
    <w:next w:val="a"/>
    <w:autoRedefine/>
    <w:uiPriority w:val="39"/>
    <w:unhideWhenUsed/>
    <w:rsid w:val="00D32251"/>
    <w:pPr>
      <w:spacing w:after="100"/>
    </w:pPr>
  </w:style>
  <w:style w:type="paragraph" w:styleId="20">
    <w:name w:val="toc 2"/>
    <w:basedOn w:val="a"/>
    <w:next w:val="a"/>
    <w:autoRedefine/>
    <w:uiPriority w:val="39"/>
    <w:unhideWhenUsed/>
    <w:rsid w:val="00D32251"/>
    <w:pPr>
      <w:spacing w:after="100"/>
      <w:ind w:left="220"/>
    </w:pPr>
  </w:style>
  <w:style w:type="character" w:styleId="-">
    <w:name w:val="Hyperlink"/>
    <w:basedOn w:val="a0"/>
    <w:uiPriority w:val="99"/>
    <w:unhideWhenUsed/>
    <w:rsid w:val="00D32251"/>
    <w:rPr>
      <w:color w:val="0000FF" w:themeColor="hyperlink"/>
      <w:u w:val="single"/>
    </w:rPr>
  </w:style>
  <w:style w:type="paragraph" w:styleId="a4">
    <w:name w:val="header"/>
    <w:basedOn w:val="a"/>
    <w:link w:val="Char"/>
    <w:uiPriority w:val="99"/>
    <w:unhideWhenUsed/>
    <w:rsid w:val="008A58D4"/>
    <w:pPr>
      <w:tabs>
        <w:tab w:val="center" w:pos="4153"/>
        <w:tab w:val="right" w:pos="8306"/>
      </w:tabs>
      <w:spacing w:after="0" w:line="240" w:lineRule="auto"/>
    </w:pPr>
  </w:style>
  <w:style w:type="character" w:customStyle="1" w:styleId="Char">
    <w:name w:val="Κεφαλίδα Char"/>
    <w:basedOn w:val="a0"/>
    <w:link w:val="a4"/>
    <w:uiPriority w:val="99"/>
    <w:rsid w:val="008A58D4"/>
    <w:rPr>
      <w:rFonts w:ascii="Times New Roman" w:hAnsi="Times New Roman"/>
    </w:rPr>
  </w:style>
  <w:style w:type="paragraph" w:styleId="a5">
    <w:name w:val="footer"/>
    <w:basedOn w:val="a"/>
    <w:link w:val="Char0"/>
    <w:uiPriority w:val="99"/>
    <w:unhideWhenUsed/>
    <w:rsid w:val="008A58D4"/>
    <w:pPr>
      <w:tabs>
        <w:tab w:val="center" w:pos="4153"/>
        <w:tab w:val="right" w:pos="8306"/>
      </w:tabs>
      <w:spacing w:after="0" w:line="240" w:lineRule="auto"/>
    </w:pPr>
  </w:style>
  <w:style w:type="character" w:customStyle="1" w:styleId="Char0">
    <w:name w:val="Υποσέλιδο Char"/>
    <w:basedOn w:val="a0"/>
    <w:link w:val="a5"/>
    <w:uiPriority w:val="99"/>
    <w:rsid w:val="008A58D4"/>
    <w:rPr>
      <w:rFonts w:ascii="Times New Roman" w:hAnsi="Times New Roman"/>
    </w:rPr>
  </w:style>
  <w:style w:type="table" w:styleId="a6">
    <w:name w:val="Table Grid"/>
    <w:aliases w:val="Class Schedule"/>
    <w:basedOn w:val="a7"/>
    <w:uiPriority w:val="59"/>
    <w:rsid w:val="00591CDC"/>
    <w:pPr>
      <w:spacing w:after="0" w:line="240" w:lineRule="auto"/>
    </w:pPr>
    <w:tblPr/>
    <w:tcPr>
      <w:shd w:val="pct10" w:color="B2A1C7" w:themeColor="accent4" w:themeTint="99" w:fill="4F81BD" w:themeFill="accent1"/>
    </w:tcPr>
  </w:style>
  <w:style w:type="table" w:styleId="a8">
    <w:name w:val="Light List"/>
    <w:basedOn w:val="a1"/>
    <w:uiPriority w:val="61"/>
    <w:rsid w:val="00591CDC"/>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
    <w:name w:val="Light List Accent 1"/>
    <w:basedOn w:val="a1"/>
    <w:uiPriority w:val="61"/>
    <w:rsid w:val="00591CDC"/>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a7">
    <w:name w:val="Table Theme"/>
    <w:basedOn w:val="a1"/>
    <w:uiPriority w:val="99"/>
    <w:semiHidden/>
    <w:unhideWhenUsed/>
    <w:rsid w:val="00591CDC"/>
    <w:pPr>
      <w:spacing w:after="240" w:line="312" w:lineRule="auto"/>
      <w:ind w:left="709" w:firstLine="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Char1"/>
    <w:uiPriority w:val="99"/>
    <w:semiHidden/>
    <w:unhideWhenUsed/>
    <w:rsid w:val="009D5D2D"/>
    <w:pPr>
      <w:spacing w:after="0" w:line="240" w:lineRule="auto"/>
    </w:pPr>
    <w:rPr>
      <w:rFonts w:ascii="Tahoma" w:hAnsi="Tahoma" w:cs="Tahoma"/>
      <w:sz w:val="16"/>
      <w:szCs w:val="16"/>
    </w:rPr>
  </w:style>
  <w:style w:type="character" w:customStyle="1" w:styleId="Char1">
    <w:name w:val="Κείμενο πλαισίου Char"/>
    <w:basedOn w:val="a0"/>
    <w:link w:val="a9"/>
    <w:uiPriority w:val="99"/>
    <w:semiHidden/>
    <w:rsid w:val="009D5D2D"/>
    <w:rPr>
      <w:rFonts w:ascii="Tahoma" w:hAnsi="Tahoma" w:cs="Tahoma"/>
      <w:sz w:val="16"/>
      <w:szCs w:val="16"/>
    </w:rPr>
  </w:style>
  <w:style w:type="paragraph" w:styleId="aa">
    <w:name w:val="Revision"/>
    <w:hidden/>
    <w:uiPriority w:val="99"/>
    <w:semiHidden/>
    <w:rsid w:val="007F74B1"/>
    <w:pPr>
      <w:spacing w:after="0" w:line="240" w:lineRule="auto"/>
    </w:pPr>
    <w:rPr>
      <w:rFonts w:ascii="Times New Roman" w:hAnsi="Times New Roman"/>
    </w:rPr>
  </w:style>
  <w:style w:type="paragraph" w:styleId="ab">
    <w:name w:val="No Spacing"/>
    <w:link w:val="Char2"/>
    <w:uiPriority w:val="1"/>
    <w:qFormat/>
    <w:rsid w:val="007E0819"/>
    <w:pPr>
      <w:spacing w:after="0" w:line="240" w:lineRule="auto"/>
    </w:pPr>
    <w:rPr>
      <w:rFonts w:eastAsiaTheme="minorEastAsia"/>
    </w:rPr>
  </w:style>
  <w:style w:type="character" w:customStyle="1" w:styleId="Char2">
    <w:name w:val="Χωρίς διάστιχο Char"/>
    <w:basedOn w:val="a0"/>
    <w:link w:val="ab"/>
    <w:uiPriority w:val="1"/>
    <w:rsid w:val="007E0819"/>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diagramData" Target="diagrams/data1.xml"/><Relationship Id="rId3" Type="http://schemas.openxmlformats.org/officeDocument/2006/relationships/styles" Target="styles.xml"/><Relationship Id="rId21" Type="http://schemas.openxmlformats.org/officeDocument/2006/relationships/image" Target="media/image1.gif"/><Relationship Id="rId34"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footer" Target="foot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diagramColors" Target="diagrams/colors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footer" Target="footer9.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diagramQuickStyle" Target="diagrams/quickStyle1.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header" Target="header9.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 Id="rId27" Type="http://schemas.openxmlformats.org/officeDocument/2006/relationships/diagramLayout" Target="diagrams/layout1.xml"/><Relationship Id="rId30" Type="http://schemas.microsoft.com/office/2007/relationships/diagramDrawing" Target="diagrams/drawing1.xml"/><Relationship Id="rId35" Type="http://schemas.openxmlformats.org/officeDocument/2006/relationships/theme" Target="theme/theme1.xml"/><Relationship Id="rId8" Type="http://schemas.openxmlformats.org/officeDocument/2006/relationships/endnotes" Target="endnote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DD8F367-4459-453B-8EA4-1EC830241E3D}" type="doc">
      <dgm:prSet loTypeId="urn:microsoft.com/office/officeart/2005/8/layout/orgChart1" loCatId="hierarchy" qsTypeId="urn:microsoft.com/office/officeart/2005/8/quickstyle/simple5" qsCatId="simple" csTypeId="urn:microsoft.com/office/officeart/2005/8/colors/accent1_2" csCatId="accent1" phldr="1"/>
      <dgm:spPr/>
      <dgm:t>
        <a:bodyPr/>
        <a:lstStyle/>
        <a:p>
          <a:endParaRPr lang="el-GR"/>
        </a:p>
      </dgm:t>
    </dgm:pt>
    <dgm:pt modelId="{69A339CB-A7B0-4627-9D4F-7EA1670211CC}">
      <dgm:prSet phldrT="[Κείμενο]"/>
      <dgm:spPr/>
      <dgm:t>
        <a:bodyPr/>
        <a:lstStyle/>
        <a:p>
          <a:pPr algn="l"/>
          <a:r>
            <a:rPr lang="el-GR"/>
            <a:t>Εγώ</a:t>
          </a:r>
        </a:p>
      </dgm:t>
    </dgm:pt>
    <dgm:pt modelId="{B9E78DD6-4D93-46A4-8605-83D98CB51A88}" type="parTrans" cxnId="{BEBE26A0-940C-4992-808C-B46C42BFFF31}">
      <dgm:prSet/>
      <dgm:spPr/>
      <dgm:t>
        <a:bodyPr/>
        <a:lstStyle/>
        <a:p>
          <a:pPr algn="l"/>
          <a:endParaRPr lang="el-GR"/>
        </a:p>
      </dgm:t>
    </dgm:pt>
    <dgm:pt modelId="{75372F50-082F-4839-9B8B-25B1038258C8}" type="sibTrans" cxnId="{BEBE26A0-940C-4992-808C-B46C42BFFF31}">
      <dgm:prSet/>
      <dgm:spPr/>
      <dgm:t>
        <a:bodyPr/>
        <a:lstStyle/>
        <a:p>
          <a:pPr algn="l"/>
          <a:endParaRPr lang="el-GR"/>
        </a:p>
      </dgm:t>
    </dgm:pt>
    <dgm:pt modelId="{D2B02262-74BB-434F-A520-EBF34BF03981}">
      <dgm:prSet phldrT="[Κείμενο]"/>
      <dgm:spPr/>
      <dgm:t>
        <a:bodyPr/>
        <a:lstStyle/>
        <a:p>
          <a:pPr algn="l"/>
          <a:r>
            <a:rPr lang="el-GR"/>
            <a:t>Μπαμπάς</a:t>
          </a:r>
        </a:p>
      </dgm:t>
    </dgm:pt>
    <dgm:pt modelId="{DBC84B69-0A14-43B1-8CF4-D525DB01CD3B}" type="parTrans" cxnId="{B0886254-C6BA-4823-B63E-4005245474D1}">
      <dgm:prSet/>
      <dgm:spPr/>
      <dgm:t>
        <a:bodyPr/>
        <a:lstStyle/>
        <a:p>
          <a:pPr algn="l"/>
          <a:endParaRPr lang="el-GR"/>
        </a:p>
      </dgm:t>
    </dgm:pt>
    <dgm:pt modelId="{DFFE352F-647C-479C-B3B7-FBA7E18D24F8}" type="sibTrans" cxnId="{B0886254-C6BA-4823-B63E-4005245474D1}">
      <dgm:prSet/>
      <dgm:spPr/>
      <dgm:t>
        <a:bodyPr/>
        <a:lstStyle/>
        <a:p>
          <a:pPr algn="l"/>
          <a:endParaRPr lang="el-GR"/>
        </a:p>
      </dgm:t>
    </dgm:pt>
    <dgm:pt modelId="{EA3E757C-BDE2-4854-89DB-CB61309B583B}">
      <dgm:prSet phldrT="[Κείμενο]"/>
      <dgm:spPr/>
      <dgm:t>
        <a:bodyPr/>
        <a:lstStyle/>
        <a:p>
          <a:pPr algn="l"/>
          <a:r>
            <a:rPr lang="el-GR"/>
            <a:t>Μαμά</a:t>
          </a:r>
        </a:p>
      </dgm:t>
    </dgm:pt>
    <dgm:pt modelId="{4F394789-A8A5-4D6E-9892-84C54439E373}" type="parTrans" cxnId="{F990A0C7-860E-4C3F-9D22-4AF3FEEC1DC8}">
      <dgm:prSet/>
      <dgm:spPr/>
      <dgm:t>
        <a:bodyPr/>
        <a:lstStyle/>
        <a:p>
          <a:pPr algn="l"/>
          <a:endParaRPr lang="el-GR"/>
        </a:p>
      </dgm:t>
    </dgm:pt>
    <dgm:pt modelId="{28CCAFF0-04BB-46FC-8734-A8A281C3CAAE}" type="sibTrans" cxnId="{F990A0C7-860E-4C3F-9D22-4AF3FEEC1DC8}">
      <dgm:prSet/>
      <dgm:spPr/>
      <dgm:t>
        <a:bodyPr/>
        <a:lstStyle/>
        <a:p>
          <a:pPr algn="l"/>
          <a:endParaRPr lang="el-GR"/>
        </a:p>
      </dgm:t>
    </dgm:pt>
    <dgm:pt modelId="{43FC2631-87E4-4CF8-B4B1-5C5664A1CA42}">
      <dgm:prSet/>
      <dgm:spPr/>
      <dgm:t>
        <a:bodyPr/>
        <a:lstStyle/>
        <a:p>
          <a:pPr algn="l"/>
          <a:r>
            <a:rPr lang="el-GR"/>
            <a:t>Αδερφός2</a:t>
          </a:r>
        </a:p>
      </dgm:t>
    </dgm:pt>
    <dgm:pt modelId="{167B1E27-10BD-4FED-B2E8-DE4F23402626}" type="parTrans" cxnId="{3DFFD371-10F7-40FD-A05C-E0C4A423F7E3}">
      <dgm:prSet/>
      <dgm:spPr/>
      <dgm:t>
        <a:bodyPr/>
        <a:lstStyle/>
        <a:p>
          <a:pPr algn="l"/>
          <a:endParaRPr lang="el-GR"/>
        </a:p>
      </dgm:t>
    </dgm:pt>
    <dgm:pt modelId="{15E50270-B7D8-452C-ACFA-F08376C42C1C}" type="sibTrans" cxnId="{3DFFD371-10F7-40FD-A05C-E0C4A423F7E3}">
      <dgm:prSet/>
      <dgm:spPr/>
      <dgm:t>
        <a:bodyPr/>
        <a:lstStyle/>
        <a:p>
          <a:pPr algn="l"/>
          <a:endParaRPr lang="el-GR"/>
        </a:p>
      </dgm:t>
    </dgm:pt>
    <dgm:pt modelId="{E07DC55E-0D88-49F8-92CD-BECF6DEF915E}" type="asst">
      <dgm:prSet/>
      <dgm:spPr/>
      <dgm:t>
        <a:bodyPr/>
        <a:lstStyle/>
        <a:p>
          <a:pPr algn="l"/>
          <a:r>
            <a:rPr lang="el-GR"/>
            <a:t>Παππούς</a:t>
          </a:r>
        </a:p>
      </dgm:t>
    </dgm:pt>
    <dgm:pt modelId="{39F44828-184C-4A47-A642-576F868F9494}" type="parTrans" cxnId="{AA7F69A7-B52D-4AAB-A21C-2C832EAED283}">
      <dgm:prSet/>
      <dgm:spPr/>
      <dgm:t>
        <a:bodyPr/>
        <a:lstStyle/>
        <a:p>
          <a:pPr algn="l"/>
          <a:endParaRPr lang="el-GR"/>
        </a:p>
      </dgm:t>
    </dgm:pt>
    <dgm:pt modelId="{7351B88A-41A5-4BE8-833D-7E41E3C35BDD}" type="sibTrans" cxnId="{AA7F69A7-B52D-4AAB-A21C-2C832EAED283}">
      <dgm:prSet/>
      <dgm:spPr/>
      <dgm:t>
        <a:bodyPr/>
        <a:lstStyle/>
        <a:p>
          <a:pPr algn="l"/>
          <a:endParaRPr lang="el-GR"/>
        </a:p>
      </dgm:t>
    </dgm:pt>
    <dgm:pt modelId="{2754807D-1030-4640-A344-3F39479B338D}" type="asst">
      <dgm:prSet/>
      <dgm:spPr/>
      <dgm:t>
        <a:bodyPr/>
        <a:lstStyle/>
        <a:p>
          <a:pPr algn="l"/>
          <a:r>
            <a:rPr lang="el-GR"/>
            <a:t>Γιαγιά</a:t>
          </a:r>
        </a:p>
      </dgm:t>
    </dgm:pt>
    <dgm:pt modelId="{C498C6A2-FF47-40F9-9FA8-ABE4FD854DFF}" type="parTrans" cxnId="{853F01E5-2608-4B7E-8CC3-9F2E74E0E412}">
      <dgm:prSet/>
      <dgm:spPr/>
      <dgm:t>
        <a:bodyPr/>
        <a:lstStyle/>
        <a:p>
          <a:pPr algn="l"/>
          <a:endParaRPr lang="el-GR"/>
        </a:p>
      </dgm:t>
    </dgm:pt>
    <dgm:pt modelId="{3BA084EF-28B4-4F7D-8755-9F6834620515}" type="sibTrans" cxnId="{853F01E5-2608-4B7E-8CC3-9F2E74E0E412}">
      <dgm:prSet/>
      <dgm:spPr/>
      <dgm:t>
        <a:bodyPr/>
        <a:lstStyle/>
        <a:p>
          <a:pPr algn="l"/>
          <a:endParaRPr lang="el-GR"/>
        </a:p>
      </dgm:t>
    </dgm:pt>
    <dgm:pt modelId="{59F062F5-F376-40A1-A8F0-1538F529D8E0}" type="asst">
      <dgm:prSet/>
      <dgm:spPr/>
      <dgm:t>
        <a:bodyPr/>
        <a:lstStyle/>
        <a:p>
          <a:pPr algn="l"/>
          <a:r>
            <a:rPr lang="el-GR"/>
            <a:t>Παππούς</a:t>
          </a:r>
        </a:p>
      </dgm:t>
    </dgm:pt>
    <dgm:pt modelId="{03300A8F-F2AD-498E-A4E4-57D48CF1645B}" type="parTrans" cxnId="{7867D273-7F87-4E59-A411-3DCF7195B68D}">
      <dgm:prSet/>
      <dgm:spPr/>
      <dgm:t>
        <a:bodyPr/>
        <a:lstStyle/>
        <a:p>
          <a:pPr algn="l"/>
          <a:endParaRPr lang="el-GR"/>
        </a:p>
      </dgm:t>
    </dgm:pt>
    <dgm:pt modelId="{94ECE7AA-9C9F-48EE-8B9D-C5CA1375F686}" type="sibTrans" cxnId="{7867D273-7F87-4E59-A411-3DCF7195B68D}">
      <dgm:prSet/>
      <dgm:spPr/>
      <dgm:t>
        <a:bodyPr/>
        <a:lstStyle/>
        <a:p>
          <a:pPr algn="l"/>
          <a:endParaRPr lang="el-GR"/>
        </a:p>
      </dgm:t>
    </dgm:pt>
    <dgm:pt modelId="{0233BDBC-3039-4061-95FB-BD2C20D04EA5}" type="asst">
      <dgm:prSet/>
      <dgm:spPr/>
      <dgm:t>
        <a:bodyPr/>
        <a:lstStyle/>
        <a:p>
          <a:pPr algn="l"/>
          <a:r>
            <a:rPr lang="el-GR"/>
            <a:t>Γιαγιά</a:t>
          </a:r>
        </a:p>
      </dgm:t>
    </dgm:pt>
    <dgm:pt modelId="{5A7A2A8A-3DAA-4E51-866F-58E2924E33A6}" type="parTrans" cxnId="{FB5C4D10-83A0-45D9-8886-121A2328117D}">
      <dgm:prSet/>
      <dgm:spPr/>
      <dgm:t>
        <a:bodyPr/>
        <a:lstStyle/>
        <a:p>
          <a:pPr algn="l"/>
          <a:endParaRPr lang="el-GR"/>
        </a:p>
      </dgm:t>
    </dgm:pt>
    <dgm:pt modelId="{B7DF7513-169B-4CFC-84BD-9FFAB3E1027A}" type="sibTrans" cxnId="{FB5C4D10-83A0-45D9-8886-121A2328117D}">
      <dgm:prSet/>
      <dgm:spPr/>
      <dgm:t>
        <a:bodyPr/>
        <a:lstStyle/>
        <a:p>
          <a:pPr algn="l"/>
          <a:endParaRPr lang="el-GR"/>
        </a:p>
      </dgm:t>
    </dgm:pt>
    <dgm:pt modelId="{62D94CC4-127A-436A-A270-215A4FEB1BEC}">
      <dgm:prSet/>
      <dgm:spPr/>
      <dgm:t>
        <a:bodyPr/>
        <a:lstStyle/>
        <a:p>
          <a:pPr algn="l"/>
          <a:r>
            <a:rPr lang="el-GR"/>
            <a:t>Αδερφός1</a:t>
          </a:r>
        </a:p>
      </dgm:t>
    </dgm:pt>
    <dgm:pt modelId="{E22E67B9-C19B-4B95-8A0C-2ADF365A8FDA}" type="parTrans" cxnId="{4BFA92B5-0DF3-4E9B-B5A3-600784C6140D}">
      <dgm:prSet/>
      <dgm:spPr/>
      <dgm:t>
        <a:bodyPr/>
        <a:lstStyle/>
        <a:p>
          <a:pPr algn="l"/>
          <a:endParaRPr lang="el-GR"/>
        </a:p>
      </dgm:t>
    </dgm:pt>
    <dgm:pt modelId="{0FFC1258-7322-4460-9169-3EAD5B530C8D}" type="sibTrans" cxnId="{4BFA92B5-0DF3-4E9B-B5A3-600784C6140D}">
      <dgm:prSet/>
      <dgm:spPr/>
      <dgm:t>
        <a:bodyPr/>
        <a:lstStyle/>
        <a:p>
          <a:pPr algn="l"/>
          <a:endParaRPr lang="el-GR"/>
        </a:p>
      </dgm:t>
    </dgm:pt>
    <dgm:pt modelId="{00749C0C-C502-404C-8C46-F565B1F75616}" type="pres">
      <dgm:prSet presAssocID="{6DD8F367-4459-453B-8EA4-1EC830241E3D}" presName="hierChild1" presStyleCnt="0">
        <dgm:presLayoutVars>
          <dgm:orgChart val="1"/>
          <dgm:chPref val="1"/>
          <dgm:dir/>
          <dgm:animOne val="branch"/>
          <dgm:animLvl val="lvl"/>
          <dgm:resizeHandles/>
        </dgm:presLayoutVars>
      </dgm:prSet>
      <dgm:spPr/>
    </dgm:pt>
    <dgm:pt modelId="{C1E3CB9F-71E3-4921-8549-75A9A25E2594}" type="pres">
      <dgm:prSet presAssocID="{62D94CC4-127A-436A-A270-215A4FEB1BEC}" presName="hierRoot1" presStyleCnt="0">
        <dgm:presLayoutVars>
          <dgm:hierBranch val="init"/>
        </dgm:presLayoutVars>
      </dgm:prSet>
      <dgm:spPr/>
    </dgm:pt>
    <dgm:pt modelId="{E30C3C45-F7CB-4DD1-856E-A092B4609BB0}" type="pres">
      <dgm:prSet presAssocID="{62D94CC4-127A-436A-A270-215A4FEB1BEC}" presName="rootComposite1" presStyleCnt="0"/>
      <dgm:spPr/>
    </dgm:pt>
    <dgm:pt modelId="{0A96BE26-C1CE-4CCA-B10E-37DA121DD309}" type="pres">
      <dgm:prSet presAssocID="{62D94CC4-127A-436A-A270-215A4FEB1BEC}" presName="rootText1" presStyleLbl="node0" presStyleIdx="0" presStyleCnt="3">
        <dgm:presLayoutVars>
          <dgm:chPref val="3"/>
        </dgm:presLayoutVars>
      </dgm:prSet>
      <dgm:spPr/>
      <dgm:t>
        <a:bodyPr/>
        <a:lstStyle/>
        <a:p>
          <a:endParaRPr lang="el-GR"/>
        </a:p>
      </dgm:t>
    </dgm:pt>
    <dgm:pt modelId="{9085080F-7713-48B5-B200-55189D18DD1E}" type="pres">
      <dgm:prSet presAssocID="{62D94CC4-127A-436A-A270-215A4FEB1BEC}" presName="rootConnector1" presStyleLbl="node1" presStyleIdx="0" presStyleCnt="0"/>
      <dgm:spPr/>
    </dgm:pt>
    <dgm:pt modelId="{6D663F24-9FF9-4A8E-92CB-72122D377173}" type="pres">
      <dgm:prSet presAssocID="{62D94CC4-127A-436A-A270-215A4FEB1BEC}" presName="hierChild2" presStyleCnt="0"/>
      <dgm:spPr/>
    </dgm:pt>
    <dgm:pt modelId="{9D6CDF5B-2A52-491B-B301-054CB0B281D6}" type="pres">
      <dgm:prSet presAssocID="{62D94CC4-127A-436A-A270-215A4FEB1BEC}" presName="hierChild3" presStyleCnt="0"/>
      <dgm:spPr/>
    </dgm:pt>
    <dgm:pt modelId="{3C741725-98C6-42A0-97AB-319B95815B2C}" type="pres">
      <dgm:prSet presAssocID="{69A339CB-A7B0-4627-9D4F-7EA1670211CC}" presName="hierRoot1" presStyleCnt="0">
        <dgm:presLayoutVars>
          <dgm:hierBranch val="init"/>
        </dgm:presLayoutVars>
      </dgm:prSet>
      <dgm:spPr/>
    </dgm:pt>
    <dgm:pt modelId="{411D2C33-3653-469C-8DFA-F04AE7B4042D}" type="pres">
      <dgm:prSet presAssocID="{69A339CB-A7B0-4627-9D4F-7EA1670211CC}" presName="rootComposite1" presStyleCnt="0"/>
      <dgm:spPr/>
    </dgm:pt>
    <dgm:pt modelId="{4B36B05C-E189-41ED-9A7B-378E88C9947C}" type="pres">
      <dgm:prSet presAssocID="{69A339CB-A7B0-4627-9D4F-7EA1670211CC}" presName="rootText1" presStyleLbl="node0" presStyleIdx="1" presStyleCnt="3">
        <dgm:presLayoutVars>
          <dgm:chPref val="3"/>
        </dgm:presLayoutVars>
      </dgm:prSet>
      <dgm:spPr/>
      <dgm:t>
        <a:bodyPr/>
        <a:lstStyle/>
        <a:p>
          <a:endParaRPr lang="el-GR"/>
        </a:p>
      </dgm:t>
    </dgm:pt>
    <dgm:pt modelId="{22148FD7-1A03-4823-99B1-EE332067C5D7}" type="pres">
      <dgm:prSet presAssocID="{69A339CB-A7B0-4627-9D4F-7EA1670211CC}" presName="rootConnector1" presStyleLbl="node1" presStyleIdx="0" presStyleCnt="0"/>
      <dgm:spPr/>
    </dgm:pt>
    <dgm:pt modelId="{15BC0D2C-7F18-4F62-94EC-7DFF683A6E91}" type="pres">
      <dgm:prSet presAssocID="{69A339CB-A7B0-4627-9D4F-7EA1670211CC}" presName="hierChild2" presStyleCnt="0"/>
      <dgm:spPr/>
    </dgm:pt>
    <dgm:pt modelId="{CACB8883-3BA5-4817-B71D-60DDA84C308B}" type="pres">
      <dgm:prSet presAssocID="{DBC84B69-0A14-43B1-8CF4-D525DB01CD3B}" presName="Name37" presStyleLbl="parChTrans1D2" presStyleIdx="0" presStyleCnt="2"/>
      <dgm:spPr/>
    </dgm:pt>
    <dgm:pt modelId="{776126A6-BAD9-49F5-988A-35FCBEFDE310}" type="pres">
      <dgm:prSet presAssocID="{D2B02262-74BB-434F-A520-EBF34BF03981}" presName="hierRoot2" presStyleCnt="0">
        <dgm:presLayoutVars>
          <dgm:hierBranch val="init"/>
        </dgm:presLayoutVars>
      </dgm:prSet>
      <dgm:spPr/>
    </dgm:pt>
    <dgm:pt modelId="{D0A367C6-5E0B-46C7-B0FC-F30830461204}" type="pres">
      <dgm:prSet presAssocID="{D2B02262-74BB-434F-A520-EBF34BF03981}" presName="rootComposite" presStyleCnt="0"/>
      <dgm:spPr/>
    </dgm:pt>
    <dgm:pt modelId="{DCCA6695-8C5D-48A6-B1B7-E4E9405172B5}" type="pres">
      <dgm:prSet presAssocID="{D2B02262-74BB-434F-A520-EBF34BF03981}" presName="rootText" presStyleLbl="node2" presStyleIdx="0" presStyleCnt="2">
        <dgm:presLayoutVars>
          <dgm:chPref val="3"/>
        </dgm:presLayoutVars>
      </dgm:prSet>
      <dgm:spPr/>
      <dgm:t>
        <a:bodyPr/>
        <a:lstStyle/>
        <a:p>
          <a:endParaRPr lang="el-GR"/>
        </a:p>
      </dgm:t>
    </dgm:pt>
    <dgm:pt modelId="{105126BC-9DA4-45F5-AF20-8326EC473865}" type="pres">
      <dgm:prSet presAssocID="{D2B02262-74BB-434F-A520-EBF34BF03981}" presName="rootConnector" presStyleLbl="node2" presStyleIdx="0" presStyleCnt="2"/>
      <dgm:spPr/>
    </dgm:pt>
    <dgm:pt modelId="{A551ECC7-5380-4051-88BD-524C69699848}" type="pres">
      <dgm:prSet presAssocID="{D2B02262-74BB-434F-A520-EBF34BF03981}" presName="hierChild4" presStyleCnt="0"/>
      <dgm:spPr/>
    </dgm:pt>
    <dgm:pt modelId="{9E648E83-9EBA-4764-935D-4D02FBE181FB}" type="pres">
      <dgm:prSet presAssocID="{D2B02262-74BB-434F-A520-EBF34BF03981}" presName="hierChild5" presStyleCnt="0"/>
      <dgm:spPr/>
    </dgm:pt>
    <dgm:pt modelId="{57969BD3-1C70-4791-966B-864F6DA6A2F2}" type="pres">
      <dgm:prSet presAssocID="{03300A8F-F2AD-498E-A4E4-57D48CF1645B}" presName="Name111" presStyleLbl="parChTrans1D3" presStyleIdx="0" presStyleCnt="4"/>
      <dgm:spPr/>
    </dgm:pt>
    <dgm:pt modelId="{AF617046-4A06-487B-9430-E57563061708}" type="pres">
      <dgm:prSet presAssocID="{59F062F5-F376-40A1-A8F0-1538F529D8E0}" presName="hierRoot3" presStyleCnt="0">
        <dgm:presLayoutVars>
          <dgm:hierBranch val="init"/>
        </dgm:presLayoutVars>
      </dgm:prSet>
      <dgm:spPr/>
    </dgm:pt>
    <dgm:pt modelId="{FDF66878-9CA1-4B22-A3B4-4DAB70AD9C13}" type="pres">
      <dgm:prSet presAssocID="{59F062F5-F376-40A1-A8F0-1538F529D8E0}" presName="rootComposite3" presStyleCnt="0"/>
      <dgm:spPr/>
    </dgm:pt>
    <dgm:pt modelId="{B36A77D8-8B5C-4F32-B4EA-DCC80A3994EF}" type="pres">
      <dgm:prSet presAssocID="{59F062F5-F376-40A1-A8F0-1538F529D8E0}" presName="rootText3" presStyleLbl="asst2" presStyleIdx="0" presStyleCnt="4">
        <dgm:presLayoutVars>
          <dgm:chPref val="3"/>
        </dgm:presLayoutVars>
      </dgm:prSet>
      <dgm:spPr/>
    </dgm:pt>
    <dgm:pt modelId="{97A28514-3365-4A0C-B5D6-57E42B5AFBDD}" type="pres">
      <dgm:prSet presAssocID="{59F062F5-F376-40A1-A8F0-1538F529D8E0}" presName="rootConnector3" presStyleLbl="asst2" presStyleIdx="0" presStyleCnt="4"/>
      <dgm:spPr/>
    </dgm:pt>
    <dgm:pt modelId="{3E627C57-2878-4AB7-94A6-C7A0C829E880}" type="pres">
      <dgm:prSet presAssocID="{59F062F5-F376-40A1-A8F0-1538F529D8E0}" presName="hierChild6" presStyleCnt="0"/>
      <dgm:spPr/>
    </dgm:pt>
    <dgm:pt modelId="{C0D36424-2CAB-4766-97EB-A81C11E8279F}" type="pres">
      <dgm:prSet presAssocID="{59F062F5-F376-40A1-A8F0-1538F529D8E0}" presName="hierChild7" presStyleCnt="0"/>
      <dgm:spPr/>
    </dgm:pt>
    <dgm:pt modelId="{FF1D5411-7CBB-467D-BEFE-728D672A792A}" type="pres">
      <dgm:prSet presAssocID="{5A7A2A8A-3DAA-4E51-866F-58E2924E33A6}" presName="Name111" presStyleLbl="parChTrans1D3" presStyleIdx="1" presStyleCnt="4"/>
      <dgm:spPr/>
    </dgm:pt>
    <dgm:pt modelId="{7E430112-00D3-4CBE-9F97-A6C6374A0B07}" type="pres">
      <dgm:prSet presAssocID="{0233BDBC-3039-4061-95FB-BD2C20D04EA5}" presName="hierRoot3" presStyleCnt="0">
        <dgm:presLayoutVars>
          <dgm:hierBranch val="init"/>
        </dgm:presLayoutVars>
      </dgm:prSet>
      <dgm:spPr/>
    </dgm:pt>
    <dgm:pt modelId="{B32F40AD-17DC-459E-9ED1-35BCF5D93B94}" type="pres">
      <dgm:prSet presAssocID="{0233BDBC-3039-4061-95FB-BD2C20D04EA5}" presName="rootComposite3" presStyleCnt="0"/>
      <dgm:spPr/>
    </dgm:pt>
    <dgm:pt modelId="{A1ED8549-4883-4F90-9881-0F46AD76D160}" type="pres">
      <dgm:prSet presAssocID="{0233BDBC-3039-4061-95FB-BD2C20D04EA5}" presName="rootText3" presStyleLbl="asst2" presStyleIdx="1" presStyleCnt="4">
        <dgm:presLayoutVars>
          <dgm:chPref val="3"/>
        </dgm:presLayoutVars>
      </dgm:prSet>
      <dgm:spPr/>
    </dgm:pt>
    <dgm:pt modelId="{3C85CDA5-DB29-4274-9F42-6DFFADA84EE3}" type="pres">
      <dgm:prSet presAssocID="{0233BDBC-3039-4061-95FB-BD2C20D04EA5}" presName="rootConnector3" presStyleLbl="asst2" presStyleIdx="1" presStyleCnt="4"/>
      <dgm:spPr/>
    </dgm:pt>
    <dgm:pt modelId="{72D577E9-26D2-4DF5-81A8-E4EA975354F4}" type="pres">
      <dgm:prSet presAssocID="{0233BDBC-3039-4061-95FB-BD2C20D04EA5}" presName="hierChild6" presStyleCnt="0"/>
      <dgm:spPr/>
    </dgm:pt>
    <dgm:pt modelId="{32CD2440-1675-4530-BA93-C8C7C58E7196}" type="pres">
      <dgm:prSet presAssocID="{0233BDBC-3039-4061-95FB-BD2C20D04EA5}" presName="hierChild7" presStyleCnt="0"/>
      <dgm:spPr/>
    </dgm:pt>
    <dgm:pt modelId="{82DF263C-5000-47E7-8CB2-B46E12E824E1}" type="pres">
      <dgm:prSet presAssocID="{4F394789-A8A5-4D6E-9892-84C54439E373}" presName="Name37" presStyleLbl="parChTrans1D2" presStyleIdx="1" presStyleCnt="2"/>
      <dgm:spPr/>
    </dgm:pt>
    <dgm:pt modelId="{9C86043A-58C4-4567-A9C2-E8CBBFAB62D1}" type="pres">
      <dgm:prSet presAssocID="{EA3E757C-BDE2-4854-89DB-CB61309B583B}" presName="hierRoot2" presStyleCnt="0">
        <dgm:presLayoutVars>
          <dgm:hierBranch val="init"/>
        </dgm:presLayoutVars>
      </dgm:prSet>
      <dgm:spPr/>
    </dgm:pt>
    <dgm:pt modelId="{B0F6272C-B5F0-40F7-9E91-3D968A3F39EF}" type="pres">
      <dgm:prSet presAssocID="{EA3E757C-BDE2-4854-89DB-CB61309B583B}" presName="rootComposite" presStyleCnt="0"/>
      <dgm:spPr/>
    </dgm:pt>
    <dgm:pt modelId="{C512AD91-3C27-4368-B97F-53AAF4DD9387}" type="pres">
      <dgm:prSet presAssocID="{EA3E757C-BDE2-4854-89DB-CB61309B583B}" presName="rootText" presStyleLbl="node2" presStyleIdx="1" presStyleCnt="2">
        <dgm:presLayoutVars>
          <dgm:chPref val="3"/>
        </dgm:presLayoutVars>
      </dgm:prSet>
      <dgm:spPr/>
      <dgm:t>
        <a:bodyPr/>
        <a:lstStyle/>
        <a:p>
          <a:endParaRPr lang="el-GR"/>
        </a:p>
      </dgm:t>
    </dgm:pt>
    <dgm:pt modelId="{B615B434-9B4C-489F-9AA3-087C904870F5}" type="pres">
      <dgm:prSet presAssocID="{EA3E757C-BDE2-4854-89DB-CB61309B583B}" presName="rootConnector" presStyleLbl="node2" presStyleIdx="1" presStyleCnt="2"/>
      <dgm:spPr/>
    </dgm:pt>
    <dgm:pt modelId="{2453DE40-924E-46CA-965C-32FB05561DD0}" type="pres">
      <dgm:prSet presAssocID="{EA3E757C-BDE2-4854-89DB-CB61309B583B}" presName="hierChild4" presStyleCnt="0"/>
      <dgm:spPr/>
    </dgm:pt>
    <dgm:pt modelId="{E6CF2005-D59B-42B8-8156-5F2217BB93FE}" type="pres">
      <dgm:prSet presAssocID="{EA3E757C-BDE2-4854-89DB-CB61309B583B}" presName="hierChild5" presStyleCnt="0"/>
      <dgm:spPr/>
    </dgm:pt>
    <dgm:pt modelId="{6467AB14-E94D-48ED-B1B3-4E0571F2B96F}" type="pres">
      <dgm:prSet presAssocID="{39F44828-184C-4A47-A642-576F868F9494}" presName="Name111" presStyleLbl="parChTrans1D3" presStyleIdx="2" presStyleCnt="4"/>
      <dgm:spPr/>
    </dgm:pt>
    <dgm:pt modelId="{86C2D2CC-5980-401A-BB73-896D8F4E7E42}" type="pres">
      <dgm:prSet presAssocID="{E07DC55E-0D88-49F8-92CD-BECF6DEF915E}" presName="hierRoot3" presStyleCnt="0">
        <dgm:presLayoutVars>
          <dgm:hierBranch val="init"/>
        </dgm:presLayoutVars>
      </dgm:prSet>
      <dgm:spPr/>
    </dgm:pt>
    <dgm:pt modelId="{86D03D4F-7F91-4DC6-A381-FDFC082FF24A}" type="pres">
      <dgm:prSet presAssocID="{E07DC55E-0D88-49F8-92CD-BECF6DEF915E}" presName="rootComposite3" presStyleCnt="0"/>
      <dgm:spPr/>
    </dgm:pt>
    <dgm:pt modelId="{6ABB5865-5551-4CAF-A988-8D47465B2AA3}" type="pres">
      <dgm:prSet presAssocID="{E07DC55E-0D88-49F8-92CD-BECF6DEF915E}" presName="rootText3" presStyleLbl="asst2" presStyleIdx="2" presStyleCnt="4">
        <dgm:presLayoutVars>
          <dgm:chPref val="3"/>
        </dgm:presLayoutVars>
      </dgm:prSet>
      <dgm:spPr/>
    </dgm:pt>
    <dgm:pt modelId="{784AA2AF-EF7E-4F0C-8A4B-5B141C31134A}" type="pres">
      <dgm:prSet presAssocID="{E07DC55E-0D88-49F8-92CD-BECF6DEF915E}" presName="rootConnector3" presStyleLbl="asst2" presStyleIdx="2" presStyleCnt="4"/>
      <dgm:spPr/>
    </dgm:pt>
    <dgm:pt modelId="{2AD8D96F-0623-42EC-8192-45CE025F3E74}" type="pres">
      <dgm:prSet presAssocID="{E07DC55E-0D88-49F8-92CD-BECF6DEF915E}" presName="hierChild6" presStyleCnt="0"/>
      <dgm:spPr/>
    </dgm:pt>
    <dgm:pt modelId="{D69EDF02-F74B-4D91-BE3E-DE10339B0864}" type="pres">
      <dgm:prSet presAssocID="{E07DC55E-0D88-49F8-92CD-BECF6DEF915E}" presName="hierChild7" presStyleCnt="0"/>
      <dgm:spPr/>
    </dgm:pt>
    <dgm:pt modelId="{1EF11490-8785-4A54-BC5D-35F311ED34D1}" type="pres">
      <dgm:prSet presAssocID="{C498C6A2-FF47-40F9-9FA8-ABE4FD854DFF}" presName="Name111" presStyleLbl="parChTrans1D3" presStyleIdx="3" presStyleCnt="4"/>
      <dgm:spPr/>
    </dgm:pt>
    <dgm:pt modelId="{B73F6B50-F433-4206-AD68-A9C122AE9D0D}" type="pres">
      <dgm:prSet presAssocID="{2754807D-1030-4640-A344-3F39479B338D}" presName="hierRoot3" presStyleCnt="0">
        <dgm:presLayoutVars>
          <dgm:hierBranch val="init"/>
        </dgm:presLayoutVars>
      </dgm:prSet>
      <dgm:spPr/>
    </dgm:pt>
    <dgm:pt modelId="{96519F9E-1DBF-4350-8648-C43F6327275C}" type="pres">
      <dgm:prSet presAssocID="{2754807D-1030-4640-A344-3F39479B338D}" presName="rootComposite3" presStyleCnt="0"/>
      <dgm:spPr/>
    </dgm:pt>
    <dgm:pt modelId="{E7F34AD1-BDAA-4329-A654-DEF7554AD380}" type="pres">
      <dgm:prSet presAssocID="{2754807D-1030-4640-A344-3F39479B338D}" presName="rootText3" presStyleLbl="asst2" presStyleIdx="3" presStyleCnt="4">
        <dgm:presLayoutVars>
          <dgm:chPref val="3"/>
        </dgm:presLayoutVars>
      </dgm:prSet>
      <dgm:spPr/>
    </dgm:pt>
    <dgm:pt modelId="{F791F762-4D55-4884-A89B-0D6D5D0A3506}" type="pres">
      <dgm:prSet presAssocID="{2754807D-1030-4640-A344-3F39479B338D}" presName="rootConnector3" presStyleLbl="asst2" presStyleIdx="3" presStyleCnt="4"/>
      <dgm:spPr/>
    </dgm:pt>
    <dgm:pt modelId="{11DC7335-15E8-4628-AB80-45371BC7CA9C}" type="pres">
      <dgm:prSet presAssocID="{2754807D-1030-4640-A344-3F39479B338D}" presName="hierChild6" presStyleCnt="0"/>
      <dgm:spPr/>
    </dgm:pt>
    <dgm:pt modelId="{D1196C70-2472-4469-859A-1EF316BA4AAA}" type="pres">
      <dgm:prSet presAssocID="{2754807D-1030-4640-A344-3F39479B338D}" presName="hierChild7" presStyleCnt="0"/>
      <dgm:spPr/>
    </dgm:pt>
    <dgm:pt modelId="{AED77FAF-A950-482F-91E8-F60CF7736FEF}" type="pres">
      <dgm:prSet presAssocID="{69A339CB-A7B0-4627-9D4F-7EA1670211CC}" presName="hierChild3" presStyleCnt="0"/>
      <dgm:spPr/>
    </dgm:pt>
    <dgm:pt modelId="{F89C66A4-655E-4A41-8A00-4448D495BD2D}" type="pres">
      <dgm:prSet presAssocID="{43FC2631-87E4-4CF8-B4B1-5C5664A1CA42}" presName="hierRoot1" presStyleCnt="0">
        <dgm:presLayoutVars>
          <dgm:hierBranch val="init"/>
        </dgm:presLayoutVars>
      </dgm:prSet>
      <dgm:spPr/>
    </dgm:pt>
    <dgm:pt modelId="{58572029-EF4E-4D85-8526-0CC1DE6F7A85}" type="pres">
      <dgm:prSet presAssocID="{43FC2631-87E4-4CF8-B4B1-5C5664A1CA42}" presName="rootComposite1" presStyleCnt="0"/>
      <dgm:spPr/>
    </dgm:pt>
    <dgm:pt modelId="{ED3E2B25-C605-4D52-87A0-162F7102FC20}" type="pres">
      <dgm:prSet presAssocID="{43FC2631-87E4-4CF8-B4B1-5C5664A1CA42}" presName="rootText1" presStyleLbl="node0" presStyleIdx="2" presStyleCnt="3">
        <dgm:presLayoutVars>
          <dgm:chPref val="3"/>
        </dgm:presLayoutVars>
      </dgm:prSet>
      <dgm:spPr/>
    </dgm:pt>
    <dgm:pt modelId="{28B7ED28-8865-4D8A-8AD6-C08B05D6E933}" type="pres">
      <dgm:prSet presAssocID="{43FC2631-87E4-4CF8-B4B1-5C5664A1CA42}" presName="rootConnector1" presStyleLbl="node1" presStyleIdx="0" presStyleCnt="0"/>
      <dgm:spPr/>
    </dgm:pt>
    <dgm:pt modelId="{91CCF5DE-A1EB-459E-8A3D-1C1F3CE7E8EE}" type="pres">
      <dgm:prSet presAssocID="{43FC2631-87E4-4CF8-B4B1-5C5664A1CA42}" presName="hierChild2" presStyleCnt="0"/>
      <dgm:spPr/>
    </dgm:pt>
    <dgm:pt modelId="{85DE20F4-E1BA-4F27-8383-346B23125396}" type="pres">
      <dgm:prSet presAssocID="{43FC2631-87E4-4CF8-B4B1-5C5664A1CA42}" presName="hierChild3" presStyleCnt="0"/>
      <dgm:spPr/>
    </dgm:pt>
  </dgm:ptLst>
  <dgm:cxnLst>
    <dgm:cxn modelId="{CF0A98FE-1DAE-43BA-8210-BF145BCD9B05}" type="presOf" srcId="{EA3E757C-BDE2-4854-89DB-CB61309B583B}" destId="{C512AD91-3C27-4368-B97F-53AAF4DD9387}" srcOrd="0" destOrd="0" presId="urn:microsoft.com/office/officeart/2005/8/layout/orgChart1"/>
    <dgm:cxn modelId="{F990A0C7-860E-4C3F-9D22-4AF3FEEC1DC8}" srcId="{69A339CB-A7B0-4627-9D4F-7EA1670211CC}" destId="{EA3E757C-BDE2-4854-89DB-CB61309B583B}" srcOrd="1" destOrd="0" parTransId="{4F394789-A8A5-4D6E-9892-84C54439E373}" sibTransId="{28CCAFF0-04BB-46FC-8734-A8A281C3CAAE}"/>
    <dgm:cxn modelId="{43AA1DA0-2D48-4F2B-89AF-8FBDC034AB20}" type="presOf" srcId="{D2B02262-74BB-434F-A520-EBF34BF03981}" destId="{105126BC-9DA4-45F5-AF20-8326EC473865}" srcOrd="1" destOrd="0" presId="urn:microsoft.com/office/officeart/2005/8/layout/orgChart1"/>
    <dgm:cxn modelId="{575745D2-E766-4035-AB26-4BB1CD390637}" type="presOf" srcId="{4F394789-A8A5-4D6E-9892-84C54439E373}" destId="{82DF263C-5000-47E7-8CB2-B46E12E824E1}" srcOrd="0" destOrd="0" presId="urn:microsoft.com/office/officeart/2005/8/layout/orgChart1"/>
    <dgm:cxn modelId="{9D88E4E2-910E-49C1-A877-2AE51460EEA1}" type="presOf" srcId="{2754807D-1030-4640-A344-3F39479B338D}" destId="{E7F34AD1-BDAA-4329-A654-DEF7554AD380}" srcOrd="0" destOrd="0" presId="urn:microsoft.com/office/officeart/2005/8/layout/orgChart1"/>
    <dgm:cxn modelId="{8B10ECB8-F876-4B5A-8F25-CAE2E34F9D84}" type="presOf" srcId="{03300A8F-F2AD-498E-A4E4-57D48CF1645B}" destId="{57969BD3-1C70-4791-966B-864F6DA6A2F2}" srcOrd="0" destOrd="0" presId="urn:microsoft.com/office/officeart/2005/8/layout/orgChart1"/>
    <dgm:cxn modelId="{FB5C4D10-83A0-45D9-8886-121A2328117D}" srcId="{D2B02262-74BB-434F-A520-EBF34BF03981}" destId="{0233BDBC-3039-4061-95FB-BD2C20D04EA5}" srcOrd="1" destOrd="0" parTransId="{5A7A2A8A-3DAA-4E51-866F-58E2924E33A6}" sibTransId="{B7DF7513-169B-4CFC-84BD-9FFAB3E1027A}"/>
    <dgm:cxn modelId="{5AEE5E4E-978B-4711-8C57-78EA3B74A3F5}" type="presOf" srcId="{E07DC55E-0D88-49F8-92CD-BECF6DEF915E}" destId="{784AA2AF-EF7E-4F0C-8A4B-5B141C31134A}" srcOrd="1" destOrd="0" presId="urn:microsoft.com/office/officeart/2005/8/layout/orgChart1"/>
    <dgm:cxn modelId="{B5A1BF47-BBB9-424F-9B4B-858E9E28A20B}" type="presOf" srcId="{6DD8F367-4459-453B-8EA4-1EC830241E3D}" destId="{00749C0C-C502-404C-8C46-F565B1F75616}" srcOrd="0" destOrd="0" presId="urn:microsoft.com/office/officeart/2005/8/layout/orgChart1"/>
    <dgm:cxn modelId="{547E52FD-E5B5-4E6B-AADF-7FE49240E6FD}" type="presOf" srcId="{0233BDBC-3039-4061-95FB-BD2C20D04EA5}" destId="{A1ED8549-4883-4F90-9881-0F46AD76D160}" srcOrd="0" destOrd="0" presId="urn:microsoft.com/office/officeart/2005/8/layout/orgChart1"/>
    <dgm:cxn modelId="{5408868C-2EE1-418E-A89E-05A1AFC07996}" type="presOf" srcId="{DBC84B69-0A14-43B1-8CF4-D525DB01CD3B}" destId="{CACB8883-3BA5-4817-B71D-60DDA84C308B}" srcOrd="0" destOrd="0" presId="urn:microsoft.com/office/officeart/2005/8/layout/orgChart1"/>
    <dgm:cxn modelId="{4BFA92B5-0DF3-4E9B-B5A3-600784C6140D}" srcId="{6DD8F367-4459-453B-8EA4-1EC830241E3D}" destId="{62D94CC4-127A-436A-A270-215A4FEB1BEC}" srcOrd="0" destOrd="0" parTransId="{E22E67B9-C19B-4B95-8A0C-2ADF365A8FDA}" sibTransId="{0FFC1258-7322-4460-9169-3EAD5B530C8D}"/>
    <dgm:cxn modelId="{5E4DD11A-7DC1-4821-A204-CAAC27B118DA}" type="presOf" srcId="{2754807D-1030-4640-A344-3F39479B338D}" destId="{F791F762-4D55-4884-A89B-0D6D5D0A3506}" srcOrd="1" destOrd="0" presId="urn:microsoft.com/office/officeart/2005/8/layout/orgChart1"/>
    <dgm:cxn modelId="{676F2D2E-C6BE-4D38-A1B9-A35568F71B21}" type="presOf" srcId="{D2B02262-74BB-434F-A520-EBF34BF03981}" destId="{DCCA6695-8C5D-48A6-B1B7-E4E9405172B5}" srcOrd="0" destOrd="0" presId="urn:microsoft.com/office/officeart/2005/8/layout/orgChart1"/>
    <dgm:cxn modelId="{AA7F69A7-B52D-4AAB-A21C-2C832EAED283}" srcId="{EA3E757C-BDE2-4854-89DB-CB61309B583B}" destId="{E07DC55E-0D88-49F8-92CD-BECF6DEF915E}" srcOrd="0" destOrd="0" parTransId="{39F44828-184C-4A47-A642-576F868F9494}" sibTransId="{7351B88A-41A5-4BE8-833D-7E41E3C35BDD}"/>
    <dgm:cxn modelId="{790B7384-15DC-492E-B109-FCBC6D768D84}" type="presOf" srcId="{39F44828-184C-4A47-A642-576F868F9494}" destId="{6467AB14-E94D-48ED-B1B3-4E0571F2B96F}" srcOrd="0" destOrd="0" presId="urn:microsoft.com/office/officeart/2005/8/layout/orgChart1"/>
    <dgm:cxn modelId="{50D42BB4-F030-4BC3-A2B0-29216B37530D}" type="presOf" srcId="{62D94CC4-127A-436A-A270-215A4FEB1BEC}" destId="{9085080F-7713-48B5-B200-55189D18DD1E}" srcOrd="1" destOrd="0" presId="urn:microsoft.com/office/officeart/2005/8/layout/orgChart1"/>
    <dgm:cxn modelId="{1EA368E8-6139-41DD-AC21-99554086797F}" type="presOf" srcId="{59F062F5-F376-40A1-A8F0-1538F529D8E0}" destId="{B36A77D8-8B5C-4F32-B4EA-DCC80A3994EF}" srcOrd="0" destOrd="0" presId="urn:microsoft.com/office/officeart/2005/8/layout/orgChart1"/>
    <dgm:cxn modelId="{B8589184-FBCD-4C1B-A82F-D8F266A71244}" type="presOf" srcId="{43FC2631-87E4-4CF8-B4B1-5C5664A1CA42}" destId="{ED3E2B25-C605-4D52-87A0-162F7102FC20}" srcOrd="0" destOrd="0" presId="urn:microsoft.com/office/officeart/2005/8/layout/orgChart1"/>
    <dgm:cxn modelId="{0744F9D6-768C-4022-B4D5-850919341C82}" type="presOf" srcId="{43FC2631-87E4-4CF8-B4B1-5C5664A1CA42}" destId="{28B7ED28-8865-4D8A-8AD6-C08B05D6E933}" srcOrd="1" destOrd="0" presId="urn:microsoft.com/office/officeart/2005/8/layout/orgChart1"/>
    <dgm:cxn modelId="{1477DF78-B3A1-40DD-B50B-B3CDBD54DE45}" type="presOf" srcId="{62D94CC4-127A-436A-A270-215A4FEB1BEC}" destId="{0A96BE26-C1CE-4CCA-B10E-37DA121DD309}" srcOrd="0" destOrd="0" presId="urn:microsoft.com/office/officeart/2005/8/layout/orgChart1"/>
    <dgm:cxn modelId="{B0886254-C6BA-4823-B63E-4005245474D1}" srcId="{69A339CB-A7B0-4627-9D4F-7EA1670211CC}" destId="{D2B02262-74BB-434F-A520-EBF34BF03981}" srcOrd="0" destOrd="0" parTransId="{DBC84B69-0A14-43B1-8CF4-D525DB01CD3B}" sibTransId="{DFFE352F-647C-479C-B3B7-FBA7E18D24F8}"/>
    <dgm:cxn modelId="{228B08DB-E756-4285-BF90-4F735D24F057}" type="presOf" srcId="{69A339CB-A7B0-4627-9D4F-7EA1670211CC}" destId="{22148FD7-1A03-4823-99B1-EE332067C5D7}" srcOrd="1" destOrd="0" presId="urn:microsoft.com/office/officeart/2005/8/layout/orgChart1"/>
    <dgm:cxn modelId="{5D336B4C-EF6B-4095-A154-CD4AB8424C10}" type="presOf" srcId="{E07DC55E-0D88-49F8-92CD-BECF6DEF915E}" destId="{6ABB5865-5551-4CAF-A988-8D47465B2AA3}" srcOrd="0" destOrd="0" presId="urn:microsoft.com/office/officeart/2005/8/layout/orgChart1"/>
    <dgm:cxn modelId="{93763290-A077-4372-B5A2-37751FEEC072}" type="presOf" srcId="{69A339CB-A7B0-4627-9D4F-7EA1670211CC}" destId="{4B36B05C-E189-41ED-9A7B-378E88C9947C}" srcOrd="0" destOrd="0" presId="urn:microsoft.com/office/officeart/2005/8/layout/orgChart1"/>
    <dgm:cxn modelId="{0C539E34-2F3F-4357-B000-7BA8CD813B96}" type="presOf" srcId="{C498C6A2-FF47-40F9-9FA8-ABE4FD854DFF}" destId="{1EF11490-8785-4A54-BC5D-35F311ED34D1}" srcOrd="0" destOrd="0" presId="urn:microsoft.com/office/officeart/2005/8/layout/orgChart1"/>
    <dgm:cxn modelId="{22FDB056-FAB9-4361-82D5-8ED8B296F0D8}" type="presOf" srcId="{5A7A2A8A-3DAA-4E51-866F-58E2924E33A6}" destId="{FF1D5411-7CBB-467D-BEFE-728D672A792A}" srcOrd="0" destOrd="0" presId="urn:microsoft.com/office/officeart/2005/8/layout/orgChart1"/>
    <dgm:cxn modelId="{853F01E5-2608-4B7E-8CC3-9F2E74E0E412}" srcId="{EA3E757C-BDE2-4854-89DB-CB61309B583B}" destId="{2754807D-1030-4640-A344-3F39479B338D}" srcOrd="1" destOrd="0" parTransId="{C498C6A2-FF47-40F9-9FA8-ABE4FD854DFF}" sibTransId="{3BA084EF-28B4-4F7D-8755-9F6834620515}"/>
    <dgm:cxn modelId="{95D53BCD-7983-40F7-A2B3-452389CFDE3F}" type="presOf" srcId="{EA3E757C-BDE2-4854-89DB-CB61309B583B}" destId="{B615B434-9B4C-489F-9AA3-087C904870F5}" srcOrd="1" destOrd="0" presId="urn:microsoft.com/office/officeart/2005/8/layout/orgChart1"/>
    <dgm:cxn modelId="{52E53BB5-C73B-4BE3-A1BD-1D233F79D70B}" type="presOf" srcId="{0233BDBC-3039-4061-95FB-BD2C20D04EA5}" destId="{3C85CDA5-DB29-4274-9F42-6DFFADA84EE3}" srcOrd="1" destOrd="0" presId="urn:microsoft.com/office/officeart/2005/8/layout/orgChart1"/>
    <dgm:cxn modelId="{BEBE26A0-940C-4992-808C-B46C42BFFF31}" srcId="{6DD8F367-4459-453B-8EA4-1EC830241E3D}" destId="{69A339CB-A7B0-4627-9D4F-7EA1670211CC}" srcOrd="1" destOrd="0" parTransId="{B9E78DD6-4D93-46A4-8605-83D98CB51A88}" sibTransId="{75372F50-082F-4839-9B8B-25B1038258C8}"/>
    <dgm:cxn modelId="{3DFFD371-10F7-40FD-A05C-E0C4A423F7E3}" srcId="{6DD8F367-4459-453B-8EA4-1EC830241E3D}" destId="{43FC2631-87E4-4CF8-B4B1-5C5664A1CA42}" srcOrd="2" destOrd="0" parTransId="{167B1E27-10BD-4FED-B2E8-DE4F23402626}" sibTransId="{15E50270-B7D8-452C-ACFA-F08376C42C1C}"/>
    <dgm:cxn modelId="{7867D273-7F87-4E59-A411-3DCF7195B68D}" srcId="{D2B02262-74BB-434F-A520-EBF34BF03981}" destId="{59F062F5-F376-40A1-A8F0-1538F529D8E0}" srcOrd="0" destOrd="0" parTransId="{03300A8F-F2AD-498E-A4E4-57D48CF1645B}" sibTransId="{94ECE7AA-9C9F-48EE-8B9D-C5CA1375F686}"/>
    <dgm:cxn modelId="{7B4DF051-724F-4E0F-B24C-4E6185F8D977}" type="presOf" srcId="{59F062F5-F376-40A1-A8F0-1538F529D8E0}" destId="{97A28514-3365-4A0C-B5D6-57E42B5AFBDD}" srcOrd="1" destOrd="0" presId="urn:microsoft.com/office/officeart/2005/8/layout/orgChart1"/>
    <dgm:cxn modelId="{42D7761F-D353-459B-8ADA-A40019478092}" type="presParOf" srcId="{00749C0C-C502-404C-8C46-F565B1F75616}" destId="{C1E3CB9F-71E3-4921-8549-75A9A25E2594}" srcOrd="0" destOrd="0" presId="urn:microsoft.com/office/officeart/2005/8/layout/orgChart1"/>
    <dgm:cxn modelId="{AC032862-DF99-4392-AB1A-7BEEDF010B2F}" type="presParOf" srcId="{C1E3CB9F-71E3-4921-8549-75A9A25E2594}" destId="{E30C3C45-F7CB-4DD1-856E-A092B4609BB0}" srcOrd="0" destOrd="0" presId="urn:microsoft.com/office/officeart/2005/8/layout/orgChart1"/>
    <dgm:cxn modelId="{8BE689E7-2D76-4A12-931B-C670FF6D319B}" type="presParOf" srcId="{E30C3C45-F7CB-4DD1-856E-A092B4609BB0}" destId="{0A96BE26-C1CE-4CCA-B10E-37DA121DD309}" srcOrd="0" destOrd="0" presId="urn:microsoft.com/office/officeart/2005/8/layout/orgChart1"/>
    <dgm:cxn modelId="{FEFAED2A-2535-465C-9910-F1133C8F97EB}" type="presParOf" srcId="{E30C3C45-F7CB-4DD1-856E-A092B4609BB0}" destId="{9085080F-7713-48B5-B200-55189D18DD1E}" srcOrd="1" destOrd="0" presId="urn:microsoft.com/office/officeart/2005/8/layout/orgChart1"/>
    <dgm:cxn modelId="{49BA7BCD-CD21-4D52-BE7C-1C3B52F9A913}" type="presParOf" srcId="{C1E3CB9F-71E3-4921-8549-75A9A25E2594}" destId="{6D663F24-9FF9-4A8E-92CB-72122D377173}" srcOrd="1" destOrd="0" presId="urn:microsoft.com/office/officeart/2005/8/layout/orgChart1"/>
    <dgm:cxn modelId="{21C21F2D-7E75-419C-9096-303F7C8940CB}" type="presParOf" srcId="{C1E3CB9F-71E3-4921-8549-75A9A25E2594}" destId="{9D6CDF5B-2A52-491B-B301-054CB0B281D6}" srcOrd="2" destOrd="0" presId="urn:microsoft.com/office/officeart/2005/8/layout/orgChart1"/>
    <dgm:cxn modelId="{9A445AB6-3779-4C35-9AA9-4BAAE59DE058}" type="presParOf" srcId="{00749C0C-C502-404C-8C46-F565B1F75616}" destId="{3C741725-98C6-42A0-97AB-319B95815B2C}" srcOrd="1" destOrd="0" presId="urn:microsoft.com/office/officeart/2005/8/layout/orgChart1"/>
    <dgm:cxn modelId="{91EB3687-755C-43E8-8D9C-00198C2B5F7C}" type="presParOf" srcId="{3C741725-98C6-42A0-97AB-319B95815B2C}" destId="{411D2C33-3653-469C-8DFA-F04AE7B4042D}" srcOrd="0" destOrd="0" presId="urn:microsoft.com/office/officeart/2005/8/layout/orgChart1"/>
    <dgm:cxn modelId="{D9A06FC1-81E0-490B-9623-D587FF698E17}" type="presParOf" srcId="{411D2C33-3653-469C-8DFA-F04AE7B4042D}" destId="{4B36B05C-E189-41ED-9A7B-378E88C9947C}" srcOrd="0" destOrd="0" presId="urn:microsoft.com/office/officeart/2005/8/layout/orgChart1"/>
    <dgm:cxn modelId="{198DE604-F72D-4AA1-A3DB-8BCE8C08D3EF}" type="presParOf" srcId="{411D2C33-3653-469C-8DFA-F04AE7B4042D}" destId="{22148FD7-1A03-4823-99B1-EE332067C5D7}" srcOrd="1" destOrd="0" presId="urn:microsoft.com/office/officeart/2005/8/layout/orgChart1"/>
    <dgm:cxn modelId="{25C4B349-901E-405F-B1CE-39279F2E53CD}" type="presParOf" srcId="{3C741725-98C6-42A0-97AB-319B95815B2C}" destId="{15BC0D2C-7F18-4F62-94EC-7DFF683A6E91}" srcOrd="1" destOrd="0" presId="urn:microsoft.com/office/officeart/2005/8/layout/orgChart1"/>
    <dgm:cxn modelId="{46353420-0A7A-48C6-B27A-A3FF068F5EDD}" type="presParOf" srcId="{15BC0D2C-7F18-4F62-94EC-7DFF683A6E91}" destId="{CACB8883-3BA5-4817-B71D-60DDA84C308B}" srcOrd="0" destOrd="0" presId="urn:microsoft.com/office/officeart/2005/8/layout/orgChart1"/>
    <dgm:cxn modelId="{3D51CC1C-B27D-436B-95A8-9521EE97140F}" type="presParOf" srcId="{15BC0D2C-7F18-4F62-94EC-7DFF683A6E91}" destId="{776126A6-BAD9-49F5-988A-35FCBEFDE310}" srcOrd="1" destOrd="0" presId="urn:microsoft.com/office/officeart/2005/8/layout/orgChart1"/>
    <dgm:cxn modelId="{BA903A63-CE96-48A5-AB95-671FCFC75B34}" type="presParOf" srcId="{776126A6-BAD9-49F5-988A-35FCBEFDE310}" destId="{D0A367C6-5E0B-46C7-B0FC-F30830461204}" srcOrd="0" destOrd="0" presId="urn:microsoft.com/office/officeart/2005/8/layout/orgChart1"/>
    <dgm:cxn modelId="{4AF74457-3A4A-45F1-82FD-6B6C92471E8A}" type="presParOf" srcId="{D0A367C6-5E0B-46C7-B0FC-F30830461204}" destId="{DCCA6695-8C5D-48A6-B1B7-E4E9405172B5}" srcOrd="0" destOrd="0" presId="urn:microsoft.com/office/officeart/2005/8/layout/orgChart1"/>
    <dgm:cxn modelId="{F7FC8156-D9CD-49FE-8230-581C6DE509EB}" type="presParOf" srcId="{D0A367C6-5E0B-46C7-B0FC-F30830461204}" destId="{105126BC-9DA4-45F5-AF20-8326EC473865}" srcOrd="1" destOrd="0" presId="urn:microsoft.com/office/officeart/2005/8/layout/orgChart1"/>
    <dgm:cxn modelId="{B5E5200F-FA6E-48DE-B4AA-0ECF1904B9C9}" type="presParOf" srcId="{776126A6-BAD9-49F5-988A-35FCBEFDE310}" destId="{A551ECC7-5380-4051-88BD-524C69699848}" srcOrd="1" destOrd="0" presId="urn:microsoft.com/office/officeart/2005/8/layout/orgChart1"/>
    <dgm:cxn modelId="{7134F1E2-854C-4839-8DF2-C48B36BB205E}" type="presParOf" srcId="{776126A6-BAD9-49F5-988A-35FCBEFDE310}" destId="{9E648E83-9EBA-4764-935D-4D02FBE181FB}" srcOrd="2" destOrd="0" presId="urn:microsoft.com/office/officeart/2005/8/layout/orgChart1"/>
    <dgm:cxn modelId="{F81FB51D-D31B-41DD-861A-FCF56B10BE86}" type="presParOf" srcId="{9E648E83-9EBA-4764-935D-4D02FBE181FB}" destId="{57969BD3-1C70-4791-966B-864F6DA6A2F2}" srcOrd="0" destOrd="0" presId="urn:microsoft.com/office/officeart/2005/8/layout/orgChart1"/>
    <dgm:cxn modelId="{D2915CAC-5DB8-42D8-8B91-2585CA708270}" type="presParOf" srcId="{9E648E83-9EBA-4764-935D-4D02FBE181FB}" destId="{AF617046-4A06-487B-9430-E57563061708}" srcOrd="1" destOrd="0" presId="urn:microsoft.com/office/officeart/2005/8/layout/orgChart1"/>
    <dgm:cxn modelId="{774098BC-6F7C-4019-9B55-817ACAE1AA87}" type="presParOf" srcId="{AF617046-4A06-487B-9430-E57563061708}" destId="{FDF66878-9CA1-4B22-A3B4-4DAB70AD9C13}" srcOrd="0" destOrd="0" presId="urn:microsoft.com/office/officeart/2005/8/layout/orgChart1"/>
    <dgm:cxn modelId="{6A33400E-03AC-4E64-9B2D-01E99731AC37}" type="presParOf" srcId="{FDF66878-9CA1-4B22-A3B4-4DAB70AD9C13}" destId="{B36A77D8-8B5C-4F32-B4EA-DCC80A3994EF}" srcOrd="0" destOrd="0" presId="urn:microsoft.com/office/officeart/2005/8/layout/orgChart1"/>
    <dgm:cxn modelId="{9175E057-E1BC-4321-A393-27312E1AC5F8}" type="presParOf" srcId="{FDF66878-9CA1-4B22-A3B4-4DAB70AD9C13}" destId="{97A28514-3365-4A0C-B5D6-57E42B5AFBDD}" srcOrd="1" destOrd="0" presId="urn:microsoft.com/office/officeart/2005/8/layout/orgChart1"/>
    <dgm:cxn modelId="{C69EB501-924B-4E66-8B20-134743D8E9B6}" type="presParOf" srcId="{AF617046-4A06-487B-9430-E57563061708}" destId="{3E627C57-2878-4AB7-94A6-C7A0C829E880}" srcOrd="1" destOrd="0" presId="urn:microsoft.com/office/officeart/2005/8/layout/orgChart1"/>
    <dgm:cxn modelId="{927FC2C0-A1E9-48CF-B035-B1660E7F2A23}" type="presParOf" srcId="{AF617046-4A06-487B-9430-E57563061708}" destId="{C0D36424-2CAB-4766-97EB-A81C11E8279F}" srcOrd="2" destOrd="0" presId="urn:microsoft.com/office/officeart/2005/8/layout/orgChart1"/>
    <dgm:cxn modelId="{8035D723-6862-4727-959B-020215147BD0}" type="presParOf" srcId="{9E648E83-9EBA-4764-935D-4D02FBE181FB}" destId="{FF1D5411-7CBB-467D-BEFE-728D672A792A}" srcOrd="2" destOrd="0" presId="urn:microsoft.com/office/officeart/2005/8/layout/orgChart1"/>
    <dgm:cxn modelId="{85E78A6D-50FA-4281-8548-C53C357FBDE2}" type="presParOf" srcId="{9E648E83-9EBA-4764-935D-4D02FBE181FB}" destId="{7E430112-00D3-4CBE-9F97-A6C6374A0B07}" srcOrd="3" destOrd="0" presId="urn:microsoft.com/office/officeart/2005/8/layout/orgChart1"/>
    <dgm:cxn modelId="{82A8B851-B3F4-4ED9-8884-52B8980AFFB7}" type="presParOf" srcId="{7E430112-00D3-4CBE-9F97-A6C6374A0B07}" destId="{B32F40AD-17DC-459E-9ED1-35BCF5D93B94}" srcOrd="0" destOrd="0" presId="urn:microsoft.com/office/officeart/2005/8/layout/orgChart1"/>
    <dgm:cxn modelId="{130BDAA3-C6E4-4715-ADCF-2398099E243E}" type="presParOf" srcId="{B32F40AD-17DC-459E-9ED1-35BCF5D93B94}" destId="{A1ED8549-4883-4F90-9881-0F46AD76D160}" srcOrd="0" destOrd="0" presId="urn:microsoft.com/office/officeart/2005/8/layout/orgChart1"/>
    <dgm:cxn modelId="{7B5D7399-E206-4F69-AE1A-A00E06E0B804}" type="presParOf" srcId="{B32F40AD-17DC-459E-9ED1-35BCF5D93B94}" destId="{3C85CDA5-DB29-4274-9F42-6DFFADA84EE3}" srcOrd="1" destOrd="0" presId="urn:microsoft.com/office/officeart/2005/8/layout/orgChart1"/>
    <dgm:cxn modelId="{23B41520-C9A5-4274-809A-2CADAE571854}" type="presParOf" srcId="{7E430112-00D3-4CBE-9F97-A6C6374A0B07}" destId="{72D577E9-26D2-4DF5-81A8-E4EA975354F4}" srcOrd="1" destOrd="0" presId="urn:microsoft.com/office/officeart/2005/8/layout/orgChart1"/>
    <dgm:cxn modelId="{E0647D57-13D2-4DF7-B9B8-DB30E3C1F3D0}" type="presParOf" srcId="{7E430112-00D3-4CBE-9F97-A6C6374A0B07}" destId="{32CD2440-1675-4530-BA93-C8C7C58E7196}" srcOrd="2" destOrd="0" presId="urn:microsoft.com/office/officeart/2005/8/layout/orgChart1"/>
    <dgm:cxn modelId="{ECEC27E5-EC84-455B-B8DD-59F80C3AEF76}" type="presParOf" srcId="{15BC0D2C-7F18-4F62-94EC-7DFF683A6E91}" destId="{82DF263C-5000-47E7-8CB2-B46E12E824E1}" srcOrd="2" destOrd="0" presId="urn:microsoft.com/office/officeart/2005/8/layout/orgChart1"/>
    <dgm:cxn modelId="{F0A51931-7B8F-4DE8-B39F-5E08A14BED77}" type="presParOf" srcId="{15BC0D2C-7F18-4F62-94EC-7DFF683A6E91}" destId="{9C86043A-58C4-4567-A9C2-E8CBBFAB62D1}" srcOrd="3" destOrd="0" presId="urn:microsoft.com/office/officeart/2005/8/layout/orgChart1"/>
    <dgm:cxn modelId="{7FF79E45-39F6-42B6-A499-EAC680887F61}" type="presParOf" srcId="{9C86043A-58C4-4567-A9C2-E8CBBFAB62D1}" destId="{B0F6272C-B5F0-40F7-9E91-3D968A3F39EF}" srcOrd="0" destOrd="0" presId="urn:microsoft.com/office/officeart/2005/8/layout/orgChart1"/>
    <dgm:cxn modelId="{70E4052D-44ED-43A3-BE4E-8E7A1DE349BA}" type="presParOf" srcId="{B0F6272C-B5F0-40F7-9E91-3D968A3F39EF}" destId="{C512AD91-3C27-4368-B97F-53AAF4DD9387}" srcOrd="0" destOrd="0" presId="urn:microsoft.com/office/officeart/2005/8/layout/orgChart1"/>
    <dgm:cxn modelId="{6B907B38-6C56-4C17-8CB4-FC94EFF549C0}" type="presParOf" srcId="{B0F6272C-B5F0-40F7-9E91-3D968A3F39EF}" destId="{B615B434-9B4C-489F-9AA3-087C904870F5}" srcOrd="1" destOrd="0" presId="urn:microsoft.com/office/officeart/2005/8/layout/orgChart1"/>
    <dgm:cxn modelId="{903ADEA0-E4BD-4284-8154-C819F634C6CF}" type="presParOf" srcId="{9C86043A-58C4-4567-A9C2-E8CBBFAB62D1}" destId="{2453DE40-924E-46CA-965C-32FB05561DD0}" srcOrd="1" destOrd="0" presId="urn:microsoft.com/office/officeart/2005/8/layout/orgChart1"/>
    <dgm:cxn modelId="{4DF85A5D-09A3-4557-8E37-9591BF0E9ED4}" type="presParOf" srcId="{9C86043A-58C4-4567-A9C2-E8CBBFAB62D1}" destId="{E6CF2005-D59B-42B8-8156-5F2217BB93FE}" srcOrd="2" destOrd="0" presId="urn:microsoft.com/office/officeart/2005/8/layout/orgChart1"/>
    <dgm:cxn modelId="{DF071379-6EE4-4CC1-B46B-BAC62F83101C}" type="presParOf" srcId="{E6CF2005-D59B-42B8-8156-5F2217BB93FE}" destId="{6467AB14-E94D-48ED-B1B3-4E0571F2B96F}" srcOrd="0" destOrd="0" presId="urn:microsoft.com/office/officeart/2005/8/layout/orgChart1"/>
    <dgm:cxn modelId="{20B2C024-DD2A-4045-94E7-4E493BC16F1F}" type="presParOf" srcId="{E6CF2005-D59B-42B8-8156-5F2217BB93FE}" destId="{86C2D2CC-5980-401A-BB73-896D8F4E7E42}" srcOrd="1" destOrd="0" presId="urn:microsoft.com/office/officeart/2005/8/layout/orgChart1"/>
    <dgm:cxn modelId="{924B652B-33F5-4118-BACB-2DAF22E58E72}" type="presParOf" srcId="{86C2D2CC-5980-401A-BB73-896D8F4E7E42}" destId="{86D03D4F-7F91-4DC6-A381-FDFC082FF24A}" srcOrd="0" destOrd="0" presId="urn:microsoft.com/office/officeart/2005/8/layout/orgChart1"/>
    <dgm:cxn modelId="{892E046D-EBC9-4493-A440-BF1F21204434}" type="presParOf" srcId="{86D03D4F-7F91-4DC6-A381-FDFC082FF24A}" destId="{6ABB5865-5551-4CAF-A988-8D47465B2AA3}" srcOrd="0" destOrd="0" presId="urn:microsoft.com/office/officeart/2005/8/layout/orgChart1"/>
    <dgm:cxn modelId="{EBC7C89E-0F6F-4E53-A8D0-49FC2EEFAA17}" type="presParOf" srcId="{86D03D4F-7F91-4DC6-A381-FDFC082FF24A}" destId="{784AA2AF-EF7E-4F0C-8A4B-5B141C31134A}" srcOrd="1" destOrd="0" presId="urn:microsoft.com/office/officeart/2005/8/layout/orgChart1"/>
    <dgm:cxn modelId="{A21C2DB5-CE67-4439-AE3C-9B77632E26C8}" type="presParOf" srcId="{86C2D2CC-5980-401A-BB73-896D8F4E7E42}" destId="{2AD8D96F-0623-42EC-8192-45CE025F3E74}" srcOrd="1" destOrd="0" presId="urn:microsoft.com/office/officeart/2005/8/layout/orgChart1"/>
    <dgm:cxn modelId="{C59E4DCB-40A0-4347-86C8-E5D7765B30D6}" type="presParOf" srcId="{86C2D2CC-5980-401A-BB73-896D8F4E7E42}" destId="{D69EDF02-F74B-4D91-BE3E-DE10339B0864}" srcOrd="2" destOrd="0" presId="urn:microsoft.com/office/officeart/2005/8/layout/orgChart1"/>
    <dgm:cxn modelId="{D74A4CEC-FBBC-4DA9-AE83-7720EBA13195}" type="presParOf" srcId="{E6CF2005-D59B-42B8-8156-5F2217BB93FE}" destId="{1EF11490-8785-4A54-BC5D-35F311ED34D1}" srcOrd="2" destOrd="0" presId="urn:microsoft.com/office/officeart/2005/8/layout/orgChart1"/>
    <dgm:cxn modelId="{E2C24106-0DB8-485F-8BA9-6073B3EFB067}" type="presParOf" srcId="{E6CF2005-D59B-42B8-8156-5F2217BB93FE}" destId="{B73F6B50-F433-4206-AD68-A9C122AE9D0D}" srcOrd="3" destOrd="0" presId="urn:microsoft.com/office/officeart/2005/8/layout/orgChart1"/>
    <dgm:cxn modelId="{AF1909DB-3B49-4556-9757-26AF4144DB65}" type="presParOf" srcId="{B73F6B50-F433-4206-AD68-A9C122AE9D0D}" destId="{96519F9E-1DBF-4350-8648-C43F6327275C}" srcOrd="0" destOrd="0" presId="urn:microsoft.com/office/officeart/2005/8/layout/orgChart1"/>
    <dgm:cxn modelId="{3269F094-C2F6-419A-BF1B-CDD10B94BC20}" type="presParOf" srcId="{96519F9E-1DBF-4350-8648-C43F6327275C}" destId="{E7F34AD1-BDAA-4329-A654-DEF7554AD380}" srcOrd="0" destOrd="0" presId="urn:microsoft.com/office/officeart/2005/8/layout/orgChart1"/>
    <dgm:cxn modelId="{C490AA70-7A5E-4F40-97D3-B1796CEC6A58}" type="presParOf" srcId="{96519F9E-1DBF-4350-8648-C43F6327275C}" destId="{F791F762-4D55-4884-A89B-0D6D5D0A3506}" srcOrd="1" destOrd="0" presId="urn:microsoft.com/office/officeart/2005/8/layout/orgChart1"/>
    <dgm:cxn modelId="{A86FC0A3-9F31-4A61-83E1-630DACE7725F}" type="presParOf" srcId="{B73F6B50-F433-4206-AD68-A9C122AE9D0D}" destId="{11DC7335-15E8-4628-AB80-45371BC7CA9C}" srcOrd="1" destOrd="0" presId="urn:microsoft.com/office/officeart/2005/8/layout/orgChart1"/>
    <dgm:cxn modelId="{26C6723F-6EE7-497A-985C-D32ABB117CC5}" type="presParOf" srcId="{B73F6B50-F433-4206-AD68-A9C122AE9D0D}" destId="{D1196C70-2472-4469-859A-1EF316BA4AAA}" srcOrd="2" destOrd="0" presId="urn:microsoft.com/office/officeart/2005/8/layout/orgChart1"/>
    <dgm:cxn modelId="{632A9A07-2F2C-48CF-A417-A8CAE1ABEFEF}" type="presParOf" srcId="{3C741725-98C6-42A0-97AB-319B95815B2C}" destId="{AED77FAF-A950-482F-91E8-F60CF7736FEF}" srcOrd="2" destOrd="0" presId="urn:microsoft.com/office/officeart/2005/8/layout/orgChart1"/>
    <dgm:cxn modelId="{E94EB5AA-3274-40EC-931C-2C28AD134F68}" type="presParOf" srcId="{00749C0C-C502-404C-8C46-F565B1F75616}" destId="{F89C66A4-655E-4A41-8A00-4448D495BD2D}" srcOrd="2" destOrd="0" presId="urn:microsoft.com/office/officeart/2005/8/layout/orgChart1"/>
    <dgm:cxn modelId="{F524C76B-B692-4E94-BB59-DC02E01DF089}" type="presParOf" srcId="{F89C66A4-655E-4A41-8A00-4448D495BD2D}" destId="{58572029-EF4E-4D85-8526-0CC1DE6F7A85}" srcOrd="0" destOrd="0" presId="urn:microsoft.com/office/officeart/2005/8/layout/orgChart1"/>
    <dgm:cxn modelId="{0620DF58-81D4-49A2-9906-1212FBFA1215}" type="presParOf" srcId="{58572029-EF4E-4D85-8526-0CC1DE6F7A85}" destId="{ED3E2B25-C605-4D52-87A0-162F7102FC20}" srcOrd="0" destOrd="0" presId="urn:microsoft.com/office/officeart/2005/8/layout/orgChart1"/>
    <dgm:cxn modelId="{D79FC614-C566-45DC-8747-C28468EF3139}" type="presParOf" srcId="{58572029-EF4E-4D85-8526-0CC1DE6F7A85}" destId="{28B7ED28-8865-4D8A-8AD6-C08B05D6E933}" srcOrd="1" destOrd="0" presId="urn:microsoft.com/office/officeart/2005/8/layout/orgChart1"/>
    <dgm:cxn modelId="{3ECF0AEC-2E40-4CC9-B3EC-3D6B7B5E4F5E}" type="presParOf" srcId="{F89C66A4-655E-4A41-8A00-4448D495BD2D}" destId="{91CCF5DE-A1EB-459E-8A3D-1C1F3CE7E8EE}" srcOrd="1" destOrd="0" presId="urn:microsoft.com/office/officeart/2005/8/layout/orgChart1"/>
    <dgm:cxn modelId="{FFEA2DB8-B3B7-44A8-B93B-40A8384FEEC0}" type="presParOf" srcId="{F89C66A4-655E-4A41-8A00-4448D495BD2D}" destId="{85DE20F4-E1BA-4F27-8383-346B23125396}" srcOrd="2" destOrd="0" presId="urn:microsoft.com/office/officeart/2005/8/layout/orgChart1"/>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EF11490-8785-4A54-BC5D-35F311ED34D1}">
      <dsp:nvSpPr>
        <dsp:cNvPr id="0" name=""/>
        <dsp:cNvSpPr/>
      </dsp:nvSpPr>
      <dsp:spPr>
        <a:xfrm>
          <a:off x="4014112" y="1822782"/>
          <a:ext cx="119488" cy="523471"/>
        </a:xfrm>
        <a:custGeom>
          <a:avLst/>
          <a:gdLst/>
          <a:ahLst/>
          <a:cxnLst/>
          <a:rect l="0" t="0" r="0" b="0"/>
          <a:pathLst>
            <a:path>
              <a:moveTo>
                <a:pt x="0" y="0"/>
              </a:moveTo>
              <a:lnTo>
                <a:pt x="0" y="523471"/>
              </a:lnTo>
              <a:lnTo>
                <a:pt x="119488" y="52347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467AB14-E94D-48ED-B1B3-4E0571F2B96F}">
      <dsp:nvSpPr>
        <dsp:cNvPr id="0" name=""/>
        <dsp:cNvSpPr/>
      </dsp:nvSpPr>
      <dsp:spPr>
        <a:xfrm>
          <a:off x="3894624" y="1822782"/>
          <a:ext cx="119488" cy="523471"/>
        </a:xfrm>
        <a:custGeom>
          <a:avLst/>
          <a:gdLst/>
          <a:ahLst/>
          <a:cxnLst/>
          <a:rect l="0" t="0" r="0" b="0"/>
          <a:pathLst>
            <a:path>
              <a:moveTo>
                <a:pt x="119488" y="0"/>
              </a:moveTo>
              <a:lnTo>
                <a:pt x="119488" y="523471"/>
              </a:lnTo>
              <a:lnTo>
                <a:pt x="0" y="52347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2DF263C-5000-47E7-8CB2-B46E12E824E1}">
      <dsp:nvSpPr>
        <dsp:cNvPr id="0" name=""/>
        <dsp:cNvSpPr/>
      </dsp:nvSpPr>
      <dsp:spPr>
        <a:xfrm>
          <a:off x="2637155" y="1014816"/>
          <a:ext cx="1376957" cy="238976"/>
        </a:xfrm>
        <a:custGeom>
          <a:avLst/>
          <a:gdLst/>
          <a:ahLst/>
          <a:cxnLst/>
          <a:rect l="0" t="0" r="0" b="0"/>
          <a:pathLst>
            <a:path>
              <a:moveTo>
                <a:pt x="0" y="0"/>
              </a:moveTo>
              <a:lnTo>
                <a:pt x="0" y="119488"/>
              </a:lnTo>
              <a:lnTo>
                <a:pt x="1376957" y="119488"/>
              </a:lnTo>
              <a:lnTo>
                <a:pt x="1376957" y="23897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F1D5411-7CBB-467D-BEFE-728D672A792A}">
      <dsp:nvSpPr>
        <dsp:cNvPr id="0" name=""/>
        <dsp:cNvSpPr/>
      </dsp:nvSpPr>
      <dsp:spPr>
        <a:xfrm>
          <a:off x="1260197" y="1822782"/>
          <a:ext cx="119488" cy="523471"/>
        </a:xfrm>
        <a:custGeom>
          <a:avLst/>
          <a:gdLst/>
          <a:ahLst/>
          <a:cxnLst/>
          <a:rect l="0" t="0" r="0" b="0"/>
          <a:pathLst>
            <a:path>
              <a:moveTo>
                <a:pt x="0" y="0"/>
              </a:moveTo>
              <a:lnTo>
                <a:pt x="0" y="523471"/>
              </a:lnTo>
              <a:lnTo>
                <a:pt x="119488" y="52347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7969BD3-1C70-4791-966B-864F6DA6A2F2}">
      <dsp:nvSpPr>
        <dsp:cNvPr id="0" name=""/>
        <dsp:cNvSpPr/>
      </dsp:nvSpPr>
      <dsp:spPr>
        <a:xfrm>
          <a:off x="1140709" y="1822782"/>
          <a:ext cx="119488" cy="523471"/>
        </a:xfrm>
        <a:custGeom>
          <a:avLst/>
          <a:gdLst/>
          <a:ahLst/>
          <a:cxnLst/>
          <a:rect l="0" t="0" r="0" b="0"/>
          <a:pathLst>
            <a:path>
              <a:moveTo>
                <a:pt x="119488" y="0"/>
              </a:moveTo>
              <a:lnTo>
                <a:pt x="119488" y="523471"/>
              </a:lnTo>
              <a:lnTo>
                <a:pt x="0" y="52347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ACB8883-3BA5-4817-B71D-60DDA84C308B}">
      <dsp:nvSpPr>
        <dsp:cNvPr id="0" name=""/>
        <dsp:cNvSpPr/>
      </dsp:nvSpPr>
      <dsp:spPr>
        <a:xfrm>
          <a:off x="1260197" y="1014816"/>
          <a:ext cx="1376957" cy="238976"/>
        </a:xfrm>
        <a:custGeom>
          <a:avLst/>
          <a:gdLst/>
          <a:ahLst/>
          <a:cxnLst/>
          <a:rect l="0" t="0" r="0" b="0"/>
          <a:pathLst>
            <a:path>
              <a:moveTo>
                <a:pt x="1376957" y="0"/>
              </a:moveTo>
              <a:lnTo>
                <a:pt x="1376957" y="119488"/>
              </a:lnTo>
              <a:lnTo>
                <a:pt x="0" y="119488"/>
              </a:lnTo>
              <a:lnTo>
                <a:pt x="0" y="23897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A96BE26-C1CE-4CCA-B10E-37DA121DD309}">
      <dsp:nvSpPr>
        <dsp:cNvPr id="0" name=""/>
        <dsp:cNvSpPr/>
      </dsp:nvSpPr>
      <dsp:spPr>
        <a:xfrm>
          <a:off x="691206" y="445825"/>
          <a:ext cx="1137981" cy="568990"/>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13335" tIns="13335" rIns="13335" bIns="13335" numCol="1" spcCol="1270" anchor="ctr" anchorCtr="0">
          <a:noAutofit/>
        </a:bodyPr>
        <a:lstStyle/>
        <a:p>
          <a:pPr lvl="0" algn="l" defTabSz="933450">
            <a:lnSpc>
              <a:spcPct val="90000"/>
            </a:lnSpc>
            <a:spcBef>
              <a:spcPct val="0"/>
            </a:spcBef>
            <a:spcAft>
              <a:spcPct val="35000"/>
            </a:spcAft>
          </a:pPr>
          <a:r>
            <a:rPr lang="el-GR" sz="2100" kern="1200"/>
            <a:t>Αδερφός1</a:t>
          </a:r>
        </a:p>
      </dsp:txBody>
      <dsp:txXfrm>
        <a:off x="691206" y="445825"/>
        <a:ext cx="1137981" cy="568990"/>
      </dsp:txXfrm>
    </dsp:sp>
    <dsp:sp modelId="{4B36B05C-E189-41ED-9A7B-378E88C9947C}">
      <dsp:nvSpPr>
        <dsp:cNvPr id="0" name=""/>
        <dsp:cNvSpPr/>
      </dsp:nvSpPr>
      <dsp:spPr>
        <a:xfrm>
          <a:off x="2068164" y="445825"/>
          <a:ext cx="1137981" cy="568990"/>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13335" tIns="13335" rIns="13335" bIns="13335" numCol="1" spcCol="1270" anchor="ctr" anchorCtr="0">
          <a:noAutofit/>
        </a:bodyPr>
        <a:lstStyle/>
        <a:p>
          <a:pPr lvl="0" algn="l" defTabSz="933450">
            <a:lnSpc>
              <a:spcPct val="90000"/>
            </a:lnSpc>
            <a:spcBef>
              <a:spcPct val="0"/>
            </a:spcBef>
            <a:spcAft>
              <a:spcPct val="35000"/>
            </a:spcAft>
          </a:pPr>
          <a:r>
            <a:rPr lang="el-GR" sz="2100" kern="1200"/>
            <a:t>Εγώ</a:t>
          </a:r>
        </a:p>
      </dsp:txBody>
      <dsp:txXfrm>
        <a:off x="2068164" y="445825"/>
        <a:ext cx="1137981" cy="568990"/>
      </dsp:txXfrm>
    </dsp:sp>
    <dsp:sp modelId="{DCCA6695-8C5D-48A6-B1B7-E4E9405172B5}">
      <dsp:nvSpPr>
        <dsp:cNvPr id="0" name=""/>
        <dsp:cNvSpPr/>
      </dsp:nvSpPr>
      <dsp:spPr>
        <a:xfrm>
          <a:off x="691206" y="1253792"/>
          <a:ext cx="1137981" cy="568990"/>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13335" tIns="13335" rIns="13335" bIns="13335" numCol="1" spcCol="1270" anchor="ctr" anchorCtr="0">
          <a:noAutofit/>
        </a:bodyPr>
        <a:lstStyle/>
        <a:p>
          <a:pPr lvl="0" algn="l" defTabSz="933450">
            <a:lnSpc>
              <a:spcPct val="90000"/>
            </a:lnSpc>
            <a:spcBef>
              <a:spcPct val="0"/>
            </a:spcBef>
            <a:spcAft>
              <a:spcPct val="35000"/>
            </a:spcAft>
          </a:pPr>
          <a:r>
            <a:rPr lang="el-GR" sz="2100" kern="1200"/>
            <a:t>Μπαμπάς</a:t>
          </a:r>
        </a:p>
      </dsp:txBody>
      <dsp:txXfrm>
        <a:off x="691206" y="1253792"/>
        <a:ext cx="1137981" cy="568990"/>
      </dsp:txXfrm>
    </dsp:sp>
    <dsp:sp modelId="{B36A77D8-8B5C-4F32-B4EA-DCC80A3994EF}">
      <dsp:nvSpPr>
        <dsp:cNvPr id="0" name=""/>
        <dsp:cNvSpPr/>
      </dsp:nvSpPr>
      <dsp:spPr>
        <a:xfrm>
          <a:off x="2728" y="2061758"/>
          <a:ext cx="1137981" cy="568990"/>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13335" tIns="13335" rIns="13335" bIns="13335" numCol="1" spcCol="1270" anchor="ctr" anchorCtr="0">
          <a:noAutofit/>
        </a:bodyPr>
        <a:lstStyle/>
        <a:p>
          <a:pPr lvl="0" algn="l" defTabSz="933450">
            <a:lnSpc>
              <a:spcPct val="90000"/>
            </a:lnSpc>
            <a:spcBef>
              <a:spcPct val="0"/>
            </a:spcBef>
            <a:spcAft>
              <a:spcPct val="35000"/>
            </a:spcAft>
          </a:pPr>
          <a:r>
            <a:rPr lang="el-GR" sz="2100" kern="1200"/>
            <a:t>Παππούς</a:t>
          </a:r>
        </a:p>
      </dsp:txBody>
      <dsp:txXfrm>
        <a:off x="2728" y="2061758"/>
        <a:ext cx="1137981" cy="568990"/>
      </dsp:txXfrm>
    </dsp:sp>
    <dsp:sp modelId="{A1ED8549-4883-4F90-9881-0F46AD76D160}">
      <dsp:nvSpPr>
        <dsp:cNvPr id="0" name=""/>
        <dsp:cNvSpPr/>
      </dsp:nvSpPr>
      <dsp:spPr>
        <a:xfrm>
          <a:off x="1379685" y="2061758"/>
          <a:ext cx="1137981" cy="568990"/>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13335" tIns="13335" rIns="13335" bIns="13335" numCol="1" spcCol="1270" anchor="ctr" anchorCtr="0">
          <a:noAutofit/>
        </a:bodyPr>
        <a:lstStyle/>
        <a:p>
          <a:pPr lvl="0" algn="l" defTabSz="933450">
            <a:lnSpc>
              <a:spcPct val="90000"/>
            </a:lnSpc>
            <a:spcBef>
              <a:spcPct val="0"/>
            </a:spcBef>
            <a:spcAft>
              <a:spcPct val="35000"/>
            </a:spcAft>
          </a:pPr>
          <a:r>
            <a:rPr lang="el-GR" sz="2100" kern="1200"/>
            <a:t>Γιαγιά</a:t>
          </a:r>
        </a:p>
      </dsp:txBody>
      <dsp:txXfrm>
        <a:off x="1379685" y="2061758"/>
        <a:ext cx="1137981" cy="568990"/>
      </dsp:txXfrm>
    </dsp:sp>
    <dsp:sp modelId="{C512AD91-3C27-4368-B97F-53AAF4DD9387}">
      <dsp:nvSpPr>
        <dsp:cNvPr id="0" name=""/>
        <dsp:cNvSpPr/>
      </dsp:nvSpPr>
      <dsp:spPr>
        <a:xfrm>
          <a:off x="3445121" y="1253792"/>
          <a:ext cx="1137981" cy="568990"/>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13335" tIns="13335" rIns="13335" bIns="13335" numCol="1" spcCol="1270" anchor="ctr" anchorCtr="0">
          <a:noAutofit/>
        </a:bodyPr>
        <a:lstStyle/>
        <a:p>
          <a:pPr lvl="0" algn="l" defTabSz="933450">
            <a:lnSpc>
              <a:spcPct val="90000"/>
            </a:lnSpc>
            <a:spcBef>
              <a:spcPct val="0"/>
            </a:spcBef>
            <a:spcAft>
              <a:spcPct val="35000"/>
            </a:spcAft>
          </a:pPr>
          <a:r>
            <a:rPr lang="el-GR" sz="2100" kern="1200"/>
            <a:t>Μαμά</a:t>
          </a:r>
        </a:p>
      </dsp:txBody>
      <dsp:txXfrm>
        <a:off x="3445121" y="1253792"/>
        <a:ext cx="1137981" cy="568990"/>
      </dsp:txXfrm>
    </dsp:sp>
    <dsp:sp modelId="{6ABB5865-5551-4CAF-A988-8D47465B2AA3}">
      <dsp:nvSpPr>
        <dsp:cNvPr id="0" name=""/>
        <dsp:cNvSpPr/>
      </dsp:nvSpPr>
      <dsp:spPr>
        <a:xfrm>
          <a:off x="2756643" y="2061758"/>
          <a:ext cx="1137981" cy="568990"/>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13335" tIns="13335" rIns="13335" bIns="13335" numCol="1" spcCol="1270" anchor="ctr" anchorCtr="0">
          <a:noAutofit/>
        </a:bodyPr>
        <a:lstStyle/>
        <a:p>
          <a:pPr lvl="0" algn="l" defTabSz="933450">
            <a:lnSpc>
              <a:spcPct val="90000"/>
            </a:lnSpc>
            <a:spcBef>
              <a:spcPct val="0"/>
            </a:spcBef>
            <a:spcAft>
              <a:spcPct val="35000"/>
            </a:spcAft>
          </a:pPr>
          <a:r>
            <a:rPr lang="el-GR" sz="2100" kern="1200"/>
            <a:t>Παππούς</a:t>
          </a:r>
        </a:p>
      </dsp:txBody>
      <dsp:txXfrm>
        <a:off x="2756643" y="2061758"/>
        <a:ext cx="1137981" cy="568990"/>
      </dsp:txXfrm>
    </dsp:sp>
    <dsp:sp modelId="{E7F34AD1-BDAA-4329-A654-DEF7554AD380}">
      <dsp:nvSpPr>
        <dsp:cNvPr id="0" name=""/>
        <dsp:cNvSpPr/>
      </dsp:nvSpPr>
      <dsp:spPr>
        <a:xfrm>
          <a:off x="4133600" y="2061758"/>
          <a:ext cx="1137981" cy="568990"/>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13335" tIns="13335" rIns="13335" bIns="13335" numCol="1" spcCol="1270" anchor="ctr" anchorCtr="0">
          <a:noAutofit/>
        </a:bodyPr>
        <a:lstStyle/>
        <a:p>
          <a:pPr lvl="0" algn="l" defTabSz="933450">
            <a:lnSpc>
              <a:spcPct val="90000"/>
            </a:lnSpc>
            <a:spcBef>
              <a:spcPct val="0"/>
            </a:spcBef>
            <a:spcAft>
              <a:spcPct val="35000"/>
            </a:spcAft>
          </a:pPr>
          <a:r>
            <a:rPr lang="el-GR" sz="2100" kern="1200"/>
            <a:t>Γιαγιά</a:t>
          </a:r>
        </a:p>
      </dsp:txBody>
      <dsp:txXfrm>
        <a:off x="4133600" y="2061758"/>
        <a:ext cx="1137981" cy="568990"/>
      </dsp:txXfrm>
    </dsp:sp>
    <dsp:sp modelId="{ED3E2B25-C605-4D52-87A0-162F7102FC20}">
      <dsp:nvSpPr>
        <dsp:cNvPr id="0" name=""/>
        <dsp:cNvSpPr/>
      </dsp:nvSpPr>
      <dsp:spPr>
        <a:xfrm>
          <a:off x="3445121" y="445825"/>
          <a:ext cx="1137981" cy="568990"/>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13335" tIns="13335" rIns="13335" bIns="13335" numCol="1" spcCol="1270" anchor="ctr" anchorCtr="0">
          <a:noAutofit/>
        </a:bodyPr>
        <a:lstStyle/>
        <a:p>
          <a:pPr lvl="0" algn="l" defTabSz="933450">
            <a:lnSpc>
              <a:spcPct val="90000"/>
            </a:lnSpc>
            <a:spcBef>
              <a:spcPct val="0"/>
            </a:spcBef>
            <a:spcAft>
              <a:spcPct val="35000"/>
            </a:spcAft>
          </a:pPr>
          <a:r>
            <a:rPr lang="el-GR" sz="2100" kern="1200"/>
            <a:t>Αδερφός2</a:t>
          </a:r>
        </a:p>
      </dsp:txBody>
      <dsp:txXfrm>
        <a:off x="3445121" y="445825"/>
        <a:ext cx="1137981" cy="568990"/>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F86988B05BF424C97398D13B594C094"/>
        <w:category>
          <w:name w:val="Γενικά"/>
          <w:gallery w:val="placeholder"/>
        </w:category>
        <w:types>
          <w:type w:val="bbPlcHdr"/>
        </w:types>
        <w:behaviors>
          <w:behavior w:val="content"/>
        </w:behaviors>
        <w:guid w:val="{7448E3A7-2E4B-4773-B75B-300C7EB9D771}"/>
      </w:docPartPr>
      <w:docPartBody>
        <w:p w:rsidR="005F0395" w:rsidRDefault="00620E12" w:rsidP="00620E12">
          <w:pPr>
            <w:pStyle w:val="2F86988B05BF424C97398D13B594C094"/>
          </w:pPr>
          <w:r>
            <w:rPr>
              <w:rFonts w:asciiTheme="majorHAnsi" w:eastAsiaTheme="majorEastAsia" w:hAnsiTheme="majorHAnsi" w:cstheme="majorBidi"/>
              <w:b/>
              <w:bCs/>
              <w:color w:val="FFFFFF" w:themeColor="background1"/>
              <w:sz w:val="72"/>
              <w:szCs w:val="72"/>
            </w:rPr>
            <w:t>[Έτος]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E12"/>
    <w:rsid w:val="004D6FFE"/>
    <w:rsid w:val="00510C48"/>
    <w:rsid w:val="005F0395"/>
    <w:rsid w:val="00620E1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FE33ADD79404E50A2D71DC670BF6484">
    <w:name w:val="4FE33ADD79404E50A2D71DC670BF6484"/>
    <w:rsid w:val="00620E12"/>
  </w:style>
  <w:style w:type="paragraph" w:customStyle="1" w:styleId="2F86988B05BF424C97398D13B594C094">
    <w:name w:val="2F86988B05BF424C97398D13B594C094"/>
    <w:rsid w:val="00620E12"/>
  </w:style>
  <w:style w:type="paragraph" w:customStyle="1" w:styleId="4A7B800F3A374A33A1C3FAC5025258E9">
    <w:name w:val="4A7B800F3A374A33A1C3FAC5025258E9"/>
    <w:rsid w:val="00620E12"/>
  </w:style>
  <w:style w:type="paragraph" w:customStyle="1" w:styleId="91120D6F4D98479692083E7272204CB9">
    <w:name w:val="91120D6F4D98479692083E7272204CB9"/>
    <w:rsid w:val="00620E12"/>
  </w:style>
  <w:style w:type="paragraph" w:customStyle="1" w:styleId="1CDB61FC9F4541D8910914DE585189F3">
    <w:name w:val="1CDB61FC9F4541D8910914DE585189F3"/>
    <w:rsid w:val="00620E12"/>
  </w:style>
  <w:style w:type="paragraph" w:customStyle="1" w:styleId="6D125FD630A849B2A431C54E4BCA8721">
    <w:name w:val="6D125FD630A849B2A431C54E4BCA8721"/>
    <w:rsid w:val="00620E12"/>
  </w:style>
  <w:style w:type="paragraph" w:customStyle="1" w:styleId="7B6D94AC9B8D4C3F806EF466C1D27464">
    <w:name w:val="7B6D94AC9B8D4C3F806EF466C1D27464"/>
    <w:rsid w:val="00620E12"/>
  </w:style>
  <w:style w:type="paragraph" w:customStyle="1" w:styleId="B5C0BAE070584B269859F6467EE0186C">
    <w:name w:val="B5C0BAE070584B269859F6467EE0186C"/>
    <w:rsid w:val="00620E12"/>
  </w:style>
  <w:style w:type="paragraph" w:customStyle="1" w:styleId="5C4EF005EFC54B5ABFA957644DD2D98C">
    <w:name w:val="5C4EF005EFC54B5ABFA957644DD2D98C"/>
    <w:rsid w:val="00620E12"/>
  </w:style>
  <w:style w:type="paragraph" w:customStyle="1" w:styleId="9A50D76784AC473D8AF4D945A6DECE60">
    <w:name w:val="9A50D76784AC473D8AF4D945A6DECE60"/>
    <w:rsid w:val="00620E12"/>
  </w:style>
  <w:style w:type="paragraph" w:customStyle="1" w:styleId="EDF455D337164BF29B93DA82C470554E">
    <w:name w:val="EDF455D337164BF29B93DA82C470554E"/>
    <w:rsid w:val="00620E12"/>
  </w:style>
  <w:style w:type="paragraph" w:customStyle="1" w:styleId="A4012E0158C74D2CAECB02B154764B85">
    <w:name w:val="A4012E0158C74D2CAECB02B154764B85"/>
    <w:rsid w:val="00620E12"/>
  </w:style>
  <w:style w:type="paragraph" w:customStyle="1" w:styleId="4D5F94583F8B492F88877C0C923804FA">
    <w:name w:val="4D5F94583F8B492F88877C0C923804FA"/>
    <w:rsid w:val="00620E12"/>
  </w:style>
  <w:style w:type="paragraph" w:customStyle="1" w:styleId="064A22B6EE314FB181E095F5CEF047A2">
    <w:name w:val="064A22B6EE314FB181E095F5CEF047A2"/>
    <w:rsid w:val="00620E1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FE33ADD79404E50A2D71DC670BF6484">
    <w:name w:val="4FE33ADD79404E50A2D71DC670BF6484"/>
    <w:rsid w:val="00620E12"/>
  </w:style>
  <w:style w:type="paragraph" w:customStyle="1" w:styleId="2F86988B05BF424C97398D13B594C094">
    <w:name w:val="2F86988B05BF424C97398D13B594C094"/>
    <w:rsid w:val="00620E12"/>
  </w:style>
  <w:style w:type="paragraph" w:customStyle="1" w:styleId="4A7B800F3A374A33A1C3FAC5025258E9">
    <w:name w:val="4A7B800F3A374A33A1C3FAC5025258E9"/>
    <w:rsid w:val="00620E12"/>
  </w:style>
  <w:style w:type="paragraph" w:customStyle="1" w:styleId="91120D6F4D98479692083E7272204CB9">
    <w:name w:val="91120D6F4D98479692083E7272204CB9"/>
    <w:rsid w:val="00620E12"/>
  </w:style>
  <w:style w:type="paragraph" w:customStyle="1" w:styleId="1CDB61FC9F4541D8910914DE585189F3">
    <w:name w:val="1CDB61FC9F4541D8910914DE585189F3"/>
    <w:rsid w:val="00620E12"/>
  </w:style>
  <w:style w:type="paragraph" w:customStyle="1" w:styleId="6D125FD630A849B2A431C54E4BCA8721">
    <w:name w:val="6D125FD630A849B2A431C54E4BCA8721"/>
    <w:rsid w:val="00620E12"/>
  </w:style>
  <w:style w:type="paragraph" w:customStyle="1" w:styleId="7B6D94AC9B8D4C3F806EF466C1D27464">
    <w:name w:val="7B6D94AC9B8D4C3F806EF466C1D27464"/>
    <w:rsid w:val="00620E12"/>
  </w:style>
  <w:style w:type="paragraph" w:customStyle="1" w:styleId="B5C0BAE070584B269859F6467EE0186C">
    <w:name w:val="B5C0BAE070584B269859F6467EE0186C"/>
    <w:rsid w:val="00620E12"/>
  </w:style>
  <w:style w:type="paragraph" w:customStyle="1" w:styleId="5C4EF005EFC54B5ABFA957644DD2D98C">
    <w:name w:val="5C4EF005EFC54B5ABFA957644DD2D98C"/>
    <w:rsid w:val="00620E12"/>
  </w:style>
  <w:style w:type="paragraph" w:customStyle="1" w:styleId="9A50D76784AC473D8AF4D945A6DECE60">
    <w:name w:val="9A50D76784AC473D8AF4D945A6DECE60"/>
    <w:rsid w:val="00620E12"/>
  </w:style>
  <w:style w:type="paragraph" w:customStyle="1" w:styleId="EDF455D337164BF29B93DA82C470554E">
    <w:name w:val="EDF455D337164BF29B93DA82C470554E"/>
    <w:rsid w:val="00620E12"/>
  </w:style>
  <w:style w:type="paragraph" w:customStyle="1" w:styleId="A4012E0158C74D2CAECB02B154764B85">
    <w:name w:val="A4012E0158C74D2CAECB02B154764B85"/>
    <w:rsid w:val="00620E12"/>
  </w:style>
  <w:style w:type="paragraph" w:customStyle="1" w:styleId="4D5F94583F8B492F88877C0C923804FA">
    <w:name w:val="4D5F94583F8B492F88877C0C923804FA"/>
    <w:rsid w:val="00620E12"/>
  </w:style>
  <w:style w:type="paragraph" w:customStyle="1" w:styleId="064A22B6EE314FB181E095F5CEF047A2">
    <w:name w:val="064A22B6EE314FB181E095F5CEF047A2"/>
    <w:rsid w:val="00620E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PublishDate>
  <Abstract>ουλκίδου Κωνσταντίνα-Δέσποινα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B21CB30-A21F-4BDD-9B75-DCAB7FC4D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2275</Words>
  <Characters>12287</Characters>
  <Application>Microsoft Office Word</Application>
  <DocSecurity>0</DocSecurity>
  <Lines>102</Lines>
  <Paragraphs>29</Paragraphs>
  <ScaleCrop>false</ScaleCrop>
  <HeadingPairs>
    <vt:vector size="2" baseType="variant">
      <vt:variant>
        <vt:lpstr>Τίτλος</vt:lpstr>
      </vt:variant>
      <vt:variant>
        <vt:i4>1</vt:i4>
      </vt:variant>
    </vt:vector>
  </HeadingPairs>
  <TitlesOfParts>
    <vt:vector size="1" baseType="lpstr">
      <vt:lpstr>ecology</vt:lpstr>
    </vt:vector>
  </TitlesOfParts>
  <Company>Σ</Company>
  <LinksUpToDate>false</LinksUpToDate>
  <CharactersWithSpaces>14533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ecology</dc:title>
  <dc:creator>VirusNet</dc:creator>
  <cp:lastModifiedBy>user</cp:lastModifiedBy>
  <cp:revision>2</cp:revision>
  <dcterms:created xsi:type="dcterms:W3CDTF">2018-03-25T16:50:00Z</dcterms:created>
  <dcterms:modified xsi:type="dcterms:W3CDTF">2018-03-25T16:50:00Z</dcterms:modified>
</cp:coreProperties>
</file>